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A1F08" w14:textId="77777777" w:rsidR="00C13712" w:rsidRDefault="00B936B2" w:rsidP="00911879">
      <w:pPr>
        <w:pStyle w:val="Heading1"/>
        <w:numPr>
          <w:ilvl w:val="0"/>
          <w:numId w:val="0"/>
        </w:numPr>
      </w:pPr>
      <w:bookmarkStart w:id="0" w:name="_GoBack"/>
      <w:bookmarkEnd w:id="0"/>
      <w:r>
        <w:t>Customer C</w:t>
      </w:r>
      <w:r w:rsidR="00661607">
        <w:t>ommittee</w:t>
      </w:r>
    </w:p>
    <w:p w14:paraId="118543D6" w14:textId="77777777" w:rsidR="00D21F41" w:rsidRPr="00D21F41" w:rsidRDefault="00661607" w:rsidP="00D21F41">
      <w:pPr>
        <w:rPr>
          <w:b/>
          <w:sz w:val="32"/>
          <w:szCs w:val="32"/>
          <w:lang w:val="en-US" w:eastAsia="en-US"/>
        </w:rPr>
      </w:pPr>
      <w:r w:rsidRPr="00661607">
        <w:rPr>
          <w:b/>
          <w:sz w:val="32"/>
          <w:szCs w:val="32"/>
          <w:lang w:val="en-US" w:eastAsia="en-US"/>
        </w:rPr>
        <w:t>Rules of procedure</w:t>
      </w:r>
    </w:p>
    <w:p w14:paraId="4088189F" w14:textId="77777777" w:rsidR="00D21F41" w:rsidRPr="00D21F41" w:rsidRDefault="00D21F41" w:rsidP="00D21F41">
      <w:pPr>
        <w:pStyle w:val="ListParagraph"/>
        <w:rPr>
          <w:lang w:val="en-US"/>
        </w:rPr>
      </w:pPr>
    </w:p>
    <w:p w14:paraId="40256839" w14:textId="77777777" w:rsidR="00D21F41" w:rsidRPr="00D21F41" w:rsidRDefault="00D21F41" w:rsidP="00B21670">
      <w:pPr>
        <w:pStyle w:val="Heading2"/>
      </w:pPr>
      <w:r w:rsidRPr="00D21F41">
        <w:t>Objectives and scope</w:t>
      </w:r>
    </w:p>
    <w:p w14:paraId="761C3216" w14:textId="4806E8B4" w:rsidR="00D21F41" w:rsidRPr="00B21670" w:rsidRDefault="00D21F41" w:rsidP="006110EB">
      <w:pPr>
        <w:pStyle w:val="ListParagraph"/>
        <w:numPr>
          <w:ilvl w:val="1"/>
          <w:numId w:val="41"/>
        </w:numPr>
        <w:rPr>
          <w:lang w:val="en-US"/>
        </w:rPr>
      </w:pPr>
      <w:r w:rsidRPr="00B21670">
        <w:rPr>
          <w:lang w:val="en-US"/>
        </w:rPr>
        <w:t xml:space="preserve">The purpose of </w:t>
      </w:r>
      <w:r w:rsidR="00460593">
        <w:rPr>
          <w:lang w:val="en-US"/>
        </w:rPr>
        <w:t xml:space="preserve">the </w:t>
      </w:r>
      <w:r w:rsidRPr="00B21670">
        <w:rPr>
          <w:lang w:val="en-US"/>
        </w:rPr>
        <w:t xml:space="preserve">Customer Committee </w:t>
      </w:r>
      <w:r w:rsidR="00460593">
        <w:rPr>
          <w:lang w:val="en-US"/>
        </w:rPr>
        <w:t xml:space="preserve">(hereafter in this document also "Committee") </w:t>
      </w:r>
      <w:r w:rsidRPr="00B21670">
        <w:rPr>
          <w:lang w:val="en-US"/>
        </w:rPr>
        <w:t>is to provide a dialogue</w:t>
      </w:r>
      <w:r w:rsidR="00262BE6" w:rsidRPr="00B21670">
        <w:rPr>
          <w:lang w:val="en-US"/>
        </w:rPr>
        <w:t xml:space="preserve"> between eSett and </w:t>
      </w:r>
      <w:r w:rsidR="00A22441">
        <w:rPr>
          <w:lang w:val="en-US"/>
        </w:rPr>
        <w:t xml:space="preserve">its </w:t>
      </w:r>
      <w:r w:rsidR="00262BE6" w:rsidRPr="00B21670">
        <w:rPr>
          <w:lang w:val="en-US"/>
        </w:rPr>
        <w:t>stakeholders</w:t>
      </w:r>
      <w:r w:rsidR="002B2B3E">
        <w:rPr>
          <w:lang w:val="en-US"/>
        </w:rPr>
        <w:t xml:space="preserve"> and </w:t>
      </w:r>
      <w:r w:rsidR="007E250B">
        <w:rPr>
          <w:lang w:val="en-US"/>
        </w:rPr>
        <w:t xml:space="preserve">to </w:t>
      </w:r>
      <w:r w:rsidR="002B2B3E">
        <w:rPr>
          <w:lang w:val="en-US"/>
        </w:rPr>
        <w:t xml:space="preserve">offer a forum to bring </w:t>
      </w:r>
      <w:r w:rsidR="007E250B">
        <w:rPr>
          <w:lang w:val="en-US"/>
        </w:rPr>
        <w:t xml:space="preserve">up </w:t>
      </w:r>
      <w:r w:rsidR="00CF3A35">
        <w:rPr>
          <w:lang w:val="en-US"/>
        </w:rPr>
        <w:t xml:space="preserve">customers’ views </w:t>
      </w:r>
      <w:r w:rsidR="002B2B3E">
        <w:rPr>
          <w:lang w:val="en-US"/>
        </w:rPr>
        <w:t xml:space="preserve">for </w:t>
      </w:r>
      <w:r w:rsidR="00B23C34">
        <w:rPr>
          <w:lang w:val="en-US"/>
        </w:rPr>
        <w:t xml:space="preserve">developing and improving </w:t>
      </w:r>
      <w:r w:rsidR="00CF3A35">
        <w:rPr>
          <w:lang w:val="en-US"/>
        </w:rPr>
        <w:t xml:space="preserve">of </w:t>
      </w:r>
      <w:r w:rsidR="00A22441">
        <w:rPr>
          <w:lang w:val="en-US"/>
        </w:rPr>
        <w:t>Nordic Balance Settlement ("</w:t>
      </w:r>
      <w:r w:rsidR="00CF3A35">
        <w:rPr>
          <w:lang w:val="en-US"/>
        </w:rPr>
        <w:t>NBS</w:t>
      </w:r>
      <w:r w:rsidR="00A22441">
        <w:rPr>
          <w:lang w:val="en-US"/>
        </w:rPr>
        <w:t>")</w:t>
      </w:r>
      <w:r w:rsidR="00CF3A35">
        <w:rPr>
          <w:lang w:val="en-US"/>
        </w:rPr>
        <w:t xml:space="preserve"> model</w:t>
      </w:r>
      <w:r w:rsidR="00E54C56">
        <w:rPr>
          <w:lang w:val="en-US"/>
        </w:rPr>
        <w:t>,</w:t>
      </w:r>
      <w:r w:rsidR="00B21DBE">
        <w:rPr>
          <w:lang w:val="en-US"/>
        </w:rPr>
        <w:t xml:space="preserve"> eSett service</w:t>
      </w:r>
      <w:r w:rsidR="00E54C56">
        <w:rPr>
          <w:lang w:val="en-US"/>
        </w:rPr>
        <w:t xml:space="preserve">s and </w:t>
      </w:r>
      <w:r w:rsidR="00B21DBE">
        <w:rPr>
          <w:lang w:val="en-US"/>
        </w:rPr>
        <w:t xml:space="preserve">other imbalance settlement related </w:t>
      </w:r>
      <w:r w:rsidR="00C41BAE">
        <w:rPr>
          <w:lang w:val="en-US"/>
        </w:rPr>
        <w:t>topics</w:t>
      </w:r>
      <w:r w:rsidR="0011405A">
        <w:rPr>
          <w:lang w:val="en-US"/>
        </w:rPr>
        <w:t xml:space="preserve"> such</w:t>
      </w:r>
      <w:r w:rsidR="00C41BAE">
        <w:rPr>
          <w:lang w:val="en-US"/>
        </w:rPr>
        <w:t xml:space="preserve"> </w:t>
      </w:r>
      <w:r w:rsidR="00B21DBE">
        <w:rPr>
          <w:lang w:val="en-US"/>
        </w:rPr>
        <w:t xml:space="preserve">as </w:t>
      </w:r>
      <w:r w:rsidR="00C41BAE">
        <w:rPr>
          <w:lang w:val="en-US"/>
        </w:rPr>
        <w:t xml:space="preserve">development related to the European </w:t>
      </w:r>
      <w:r w:rsidR="0011405A">
        <w:rPr>
          <w:lang w:val="en-US"/>
        </w:rPr>
        <w:t xml:space="preserve">imbalance settlement </w:t>
      </w:r>
      <w:r w:rsidR="00C41BAE">
        <w:rPr>
          <w:lang w:val="en-US"/>
        </w:rPr>
        <w:t xml:space="preserve">model. </w:t>
      </w:r>
      <w:r w:rsidRPr="00B21670">
        <w:rPr>
          <w:rFonts w:cs="Arial"/>
          <w:lang w:val="en-US" w:eastAsia="en-US"/>
        </w:rPr>
        <w:t xml:space="preserve">All </w:t>
      </w:r>
      <w:r w:rsidR="004159F9">
        <w:rPr>
          <w:rFonts w:cs="Arial"/>
          <w:lang w:val="en-US" w:eastAsia="en-US"/>
        </w:rPr>
        <w:t>major change proposals</w:t>
      </w:r>
      <w:r w:rsidRPr="00B21670">
        <w:rPr>
          <w:rFonts w:cs="Arial"/>
          <w:lang w:val="en-US" w:eastAsia="en-US"/>
        </w:rPr>
        <w:t xml:space="preserve"> to the NBS model will be discussed in the Customer Committee before they are </w:t>
      </w:r>
      <w:r w:rsidR="00460593">
        <w:rPr>
          <w:rFonts w:cs="Arial"/>
          <w:lang w:val="en-US" w:eastAsia="en-US"/>
        </w:rPr>
        <w:t xml:space="preserve">decided and </w:t>
      </w:r>
      <w:r w:rsidRPr="00B21670">
        <w:rPr>
          <w:rFonts w:cs="Arial"/>
          <w:lang w:val="en-US" w:eastAsia="en-US"/>
        </w:rPr>
        <w:t>implemented.</w:t>
      </w:r>
    </w:p>
    <w:p w14:paraId="32BA7EF6" w14:textId="77777777" w:rsidR="00D21F41" w:rsidRPr="00D21F41" w:rsidRDefault="00D21F41" w:rsidP="00B21670">
      <w:pPr>
        <w:pStyle w:val="ListParagraph"/>
        <w:ind w:left="792"/>
        <w:rPr>
          <w:lang w:val="en-US"/>
        </w:rPr>
      </w:pPr>
    </w:p>
    <w:p w14:paraId="37A57EB5" w14:textId="77777777" w:rsidR="00136B65" w:rsidRPr="00B23C34" w:rsidRDefault="0023738A" w:rsidP="00136B65">
      <w:pPr>
        <w:pStyle w:val="ListParagraph"/>
        <w:numPr>
          <w:ilvl w:val="1"/>
          <w:numId w:val="41"/>
        </w:numPr>
        <w:rPr>
          <w:lang w:val="en-US"/>
        </w:rPr>
      </w:pPr>
      <w:r w:rsidRPr="009F0594">
        <w:rPr>
          <w:lang w:val="en-US"/>
        </w:rPr>
        <w:t xml:space="preserve">The Customer Committee will </w:t>
      </w:r>
      <w:r w:rsidR="00010556">
        <w:rPr>
          <w:lang w:val="en-US"/>
        </w:rPr>
        <w:t xml:space="preserve">meet </w:t>
      </w:r>
      <w:r w:rsidR="007E250B">
        <w:rPr>
          <w:lang w:val="en-US"/>
        </w:rPr>
        <w:t xml:space="preserve">on </w:t>
      </w:r>
      <w:r w:rsidR="00460593">
        <w:rPr>
          <w:lang w:val="en-US"/>
        </w:rPr>
        <w:t xml:space="preserve">a </w:t>
      </w:r>
      <w:r w:rsidR="007E250B">
        <w:rPr>
          <w:lang w:val="en-US"/>
        </w:rPr>
        <w:t xml:space="preserve">regular basis </w:t>
      </w:r>
      <w:r w:rsidR="00010556">
        <w:rPr>
          <w:lang w:val="en-US"/>
        </w:rPr>
        <w:t xml:space="preserve">discussing </w:t>
      </w:r>
      <w:r w:rsidR="00460593">
        <w:rPr>
          <w:lang w:val="en-US"/>
        </w:rPr>
        <w:t xml:space="preserve">issues related to </w:t>
      </w:r>
      <w:r w:rsidR="00010556">
        <w:rPr>
          <w:lang w:val="en-US"/>
        </w:rPr>
        <w:t xml:space="preserve">imbalance settlement and how to develop it. In the Committee, both eSett and the </w:t>
      </w:r>
      <w:r w:rsidR="00B23C34">
        <w:rPr>
          <w:lang w:val="en-US"/>
        </w:rPr>
        <w:t>market participants</w:t>
      </w:r>
      <w:r w:rsidR="00010556">
        <w:rPr>
          <w:lang w:val="en-US"/>
        </w:rPr>
        <w:t xml:space="preserve"> can address issues that need attention and are relevant to the market roles they represent</w:t>
      </w:r>
      <w:r w:rsidR="007E250B">
        <w:rPr>
          <w:lang w:val="en-US"/>
        </w:rPr>
        <w:t xml:space="preserve">. </w:t>
      </w:r>
    </w:p>
    <w:p w14:paraId="62FAA956" w14:textId="77777777" w:rsidR="00136B65" w:rsidRPr="00B23C34" w:rsidRDefault="00136B65" w:rsidP="00136B65">
      <w:pPr>
        <w:pStyle w:val="ListParagraph"/>
        <w:rPr>
          <w:lang w:val="en-US"/>
        </w:rPr>
      </w:pPr>
    </w:p>
    <w:p w14:paraId="453F424D" w14:textId="77777777" w:rsidR="00B23C34" w:rsidRDefault="00A22441" w:rsidP="006110EB">
      <w:pPr>
        <w:pStyle w:val="ListParagraph"/>
        <w:numPr>
          <w:ilvl w:val="1"/>
          <w:numId w:val="41"/>
        </w:numPr>
        <w:rPr>
          <w:lang w:val="en-US"/>
        </w:rPr>
      </w:pPr>
      <w:r>
        <w:rPr>
          <w:lang w:val="en-US"/>
        </w:rPr>
        <w:t xml:space="preserve">The </w:t>
      </w:r>
      <w:r w:rsidR="0023738A">
        <w:rPr>
          <w:lang w:val="en-US"/>
        </w:rPr>
        <w:t xml:space="preserve">Customer Committee is an advisory body with no decision rights. </w:t>
      </w:r>
    </w:p>
    <w:p w14:paraId="26DF59B1" w14:textId="77777777" w:rsidR="00B23C34" w:rsidRPr="00B23C34" w:rsidRDefault="00B23C34" w:rsidP="00B23C34">
      <w:pPr>
        <w:pStyle w:val="ListParagraph"/>
        <w:rPr>
          <w:lang w:val="en-US"/>
        </w:rPr>
      </w:pPr>
    </w:p>
    <w:p w14:paraId="6180AD58" w14:textId="01AC8A06" w:rsidR="0023738A" w:rsidRPr="00C8621D" w:rsidRDefault="00F66460" w:rsidP="006110EB">
      <w:pPr>
        <w:pStyle w:val="ListParagraph"/>
        <w:numPr>
          <w:ilvl w:val="1"/>
          <w:numId w:val="41"/>
        </w:numPr>
        <w:rPr>
          <w:lang w:val="en-US"/>
        </w:rPr>
      </w:pPr>
      <w:r>
        <w:rPr>
          <w:lang w:val="en-US"/>
        </w:rPr>
        <w:t>Energy market authorities i</w:t>
      </w:r>
      <w:r w:rsidR="00460593">
        <w:rPr>
          <w:lang w:val="en-US"/>
        </w:rPr>
        <w:t xml:space="preserve">n NBS Countries are invited to participate in the Committee. </w:t>
      </w:r>
    </w:p>
    <w:p w14:paraId="20870534" w14:textId="77777777" w:rsidR="00A275AB" w:rsidRDefault="00661607" w:rsidP="00B21670">
      <w:pPr>
        <w:pStyle w:val="Heading2"/>
      </w:pPr>
      <w:r>
        <w:t>Meetings</w:t>
      </w:r>
    </w:p>
    <w:p w14:paraId="76DF5582" w14:textId="77777777" w:rsidR="00F209AB" w:rsidRPr="00CD7898" w:rsidRDefault="00F209AB" w:rsidP="00F209AB">
      <w:pPr>
        <w:pStyle w:val="ListParagraph"/>
        <w:numPr>
          <w:ilvl w:val="1"/>
          <w:numId w:val="41"/>
        </w:numPr>
        <w:rPr>
          <w:lang w:val="en-US"/>
        </w:rPr>
      </w:pPr>
      <w:r w:rsidRPr="00FB09F0">
        <w:rPr>
          <w:lang w:val="en-US"/>
        </w:rPr>
        <w:t>Only general market pri</w:t>
      </w:r>
      <w:r>
        <w:rPr>
          <w:lang w:val="en-US"/>
        </w:rPr>
        <w:t>nciples shall</w:t>
      </w:r>
      <w:r w:rsidRPr="00FB09F0">
        <w:rPr>
          <w:lang w:val="en-US"/>
        </w:rPr>
        <w:t xml:space="preserve"> be discussed in the meetings. No confidential business information or other information relevant to the c</w:t>
      </w:r>
      <w:r>
        <w:rPr>
          <w:lang w:val="en-US"/>
        </w:rPr>
        <w:t>ompetition and market behavior</w:t>
      </w:r>
      <w:r w:rsidRPr="00FB09F0">
        <w:rPr>
          <w:lang w:val="en-US"/>
        </w:rPr>
        <w:t xml:space="preserve"> of the companies will be discussed </w:t>
      </w:r>
      <w:r w:rsidR="00460593">
        <w:rPr>
          <w:lang w:val="en-US"/>
        </w:rPr>
        <w:t xml:space="preserve">at </w:t>
      </w:r>
      <w:r w:rsidRPr="00FB09F0">
        <w:rPr>
          <w:lang w:val="en-US"/>
        </w:rPr>
        <w:t>the meetings</w:t>
      </w:r>
      <w:r w:rsidR="00460593">
        <w:rPr>
          <w:lang w:val="en-US"/>
        </w:rPr>
        <w:t xml:space="preserve"> of the Customer Committee</w:t>
      </w:r>
      <w:r w:rsidRPr="00FB09F0">
        <w:rPr>
          <w:lang w:val="en-US"/>
        </w:rPr>
        <w:t>.</w:t>
      </w:r>
    </w:p>
    <w:p w14:paraId="70E05037" w14:textId="77777777" w:rsidR="00CA338B" w:rsidRDefault="00CA338B" w:rsidP="00B21670">
      <w:pPr>
        <w:pStyle w:val="ListParagraph"/>
        <w:ind w:left="792"/>
        <w:rPr>
          <w:lang w:val="en-US"/>
        </w:rPr>
      </w:pPr>
    </w:p>
    <w:p w14:paraId="68722EB6" w14:textId="5740CDFE" w:rsidR="00275345" w:rsidRPr="00B21670" w:rsidRDefault="002F7C30" w:rsidP="00F209AB">
      <w:pPr>
        <w:pStyle w:val="ListParagraph"/>
        <w:numPr>
          <w:ilvl w:val="1"/>
          <w:numId w:val="41"/>
        </w:numPr>
        <w:rPr>
          <w:lang w:val="en-US"/>
        </w:rPr>
      </w:pPr>
      <w:r w:rsidRPr="00B21670">
        <w:rPr>
          <w:lang w:val="en-US"/>
        </w:rPr>
        <w:t>Meetings will be</w:t>
      </w:r>
      <w:r w:rsidR="00275345" w:rsidRPr="00B21670">
        <w:rPr>
          <w:lang w:val="en-US"/>
        </w:rPr>
        <w:t xml:space="preserve"> held </w:t>
      </w:r>
      <w:r w:rsidR="00492415">
        <w:rPr>
          <w:lang w:val="en-US"/>
        </w:rPr>
        <w:t xml:space="preserve">mainly </w:t>
      </w:r>
      <w:r w:rsidR="00B36FEF">
        <w:rPr>
          <w:lang w:val="en-US"/>
        </w:rPr>
        <w:t>in</w:t>
      </w:r>
      <w:r w:rsidR="001D7712">
        <w:rPr>
          <w:lang w:val="en-US"/>
        </w:rPr>
        <w:t xml:space="preserve"> </w:t>
      </w:r>
      <w:r w:rsidR="00C41BAE">
        <w:rPr>
          <w:lang w:val="en-US"/>
        </w:rPr>
        <w:t>Finland in eSett’s premises or similar</w:t>
      </w:r>
      <w:r w:rsidR="00492415">
        <w:rPr>
          <w:lang w:val="en-US"/>
        </w:rPr>
        <w:t>,</w:t>
      </w:r>
      <w:r w:rsidR="0011405A">
        <w:rPr>
          <w:lang w:val="en-US"/>
        </w:rPr>
        <w:t xml:space="preserve"> or alternatively in the capital cities of NBS countries</w:t>
      </w:r>
      <w:r w:rsidR="00275345" w:rsidRPr="00B21670">
        <w:rPr>
          <w:lang w:val="en-US"/>
        </w:rPr>
        <w:t>.</w:t>
      </w:r>
    </w:p>
    <w:p w14:paraId="7F76E922" w14:textId="77777777" w:rsidR="00CA338B" w:rsidRPr="00CA338B" w:rsidRDefault="00CA338B" w:rsidP="00B21670">
      <w:pPr>
        <w:rPr>
          <w:lang w:val="en-US"/>
        </w:rPr>
      </w:pPr>
    </w:p>
    <w:p w14:paraId="0FDAC892" w14:textId="69927EBF" w:rsidR="00275345" w:rsidRDefault="00275345" w:rsidP="00F209AB">
      <w:pPr>
        <w:pStyle w:val="ListParagraph"/>
        <w:numPr>
          <w:ilvl w:val="1"/>
          <w:numId w:val="41"/>
        </w:numPr>
        <w:rPr>
          <w:lang w:val="en-US"/>
        </w:rPr>
      </w:pPr>
      <w:r w:rsidRPr="00B21670">
        <w:rPr>
          <w:lang w:val="en-US"/>
        </w:rPr>
        <w:t>M</w:t>
      </w:r>
      <w:r w:rsidR="002F7C30" w:rsidRPr="00B21670">
        <w:rPr>
          <w:lang w:val="en-US"/>
        </w:rPr>
        <w:t>eeting</w:t>
      </w:r>
      <w:r w:rsidR="00B23C34">
        <w:rPr>
          <w:lang w:val="en-US"/>
        </w:rPr>
        <w:t>s</w:t>
      </w:r>
      <w:r w:rsidR="002F7C30" w:rsidRPr="00B21670">
        <w:rPr>
          <w:lang w:val="en-US"/>
        </w:rPr>
        <w:t xml:space="preserve"> will be</w:t>
      </w:r>
      <w:r w:rsidR="000B1BD7">
        <w:rPr>
          <w:lang w:val="en-US"/>
        </w:rPr>
        <w:t xml:space="preserve"> held </w:t>
      </w:r>
      <w:r w:rsidR="00460593">
        <w:rPr>
          <w:lang w:val="en-US"/>
        </w:rPr>
        <w:t>twice</w:t>
      </w:r>
      <w:r w:rsidRPr="00B21670">
        <w:rPr>
          <w:lang w:val="en-US"/>
        </w:rPr>
        <w:t xml:space="preserve"> a ye</w:t>
      </w:r>
      <w:r w:rsidR="006607B2">
        <w:rPr>
          <w:lang w:val="en-US"/>
        </w:rPr>
        <w:t>ar, unless the chairman of the C</w:t>
      </w:r>
      <w:r w:rsidRPr="00B21670">
        <w:rPr>
          <w:lang w:val="en-US"/>
        </w:rPr>
        <w:t>ommittee decides otherwise after</w:t>
      </w:r>
      <w:r w:rsidR="006607B2">
        <w:rPr>
          <w:lang w:val="en-US"/>
        </w:rPr>
        <w:t xml:space="preserve"> consulting the members of the C</w:t>
      </w:r>
      <w:r w:rsidRPr="00B21670">
        <w:rPr>
          <w:lang w:val="en-US"/>
        </w:rPr>
        <w:t>ommittee.</w:t>
      </w:r>
      <w:r w:rsidR="00F66460">
        <w:rPr>
          <w:lang w:val="en-US"/>
        </w:rPr>
        <w:t xml:space="preserve"> </w:t>
      </w:r>
    </w:p>
    <w:p w14:paraId="574D4F65" w14:textId="77777777" w:rsidR="009A2F45" w:rsidRPr="009A2F45" w:rsidRDefault="009A2F45" w:rsidP="009A2F45">
      <w:pPr>
        <w:pStyle w:val="ListParagraph"/>
        <w:rPr>
          <w:lang w:val="en-US"/>
        </w:rPr>
      </w:pPr>
    </w:p>
    <w:p w14:paraId="4BEBC509" w14:textId="39B20E84" w:rsidR="009A2F45" w:rsidRPr="009A2F45" w:rsidRDefault="00460593" w:rsidP="009A2F45">
      <w:pPr>
        <w:pStyle w:val="ListParagraph"/>
        <w:numPr>
          <w:ilvl w:val="1"/>
          <w:numId w:val="41"/>
        </w:numPr>
        <w:rPr>
          <w:lang w:val="en-US"/>
        </w:rPr>
      </w:pPr>
      <w:r>
        <w:rPr>
          <w:lang w:val="en-US"/>
        </w:rPr>
        <w:t xml:space="preserve">Physical </w:t>
      </w:r>
      <w:r w:rsidR="009A2F45">
        <w:rPr>
          <w:lang w:val="en-US"/>
        </w:rPr>
        <w:t>participation to the meetings</w:t>
      </w:r>
      <w:r w:rsidR="009A2F45" w:rsidRPr="00B21670">
        <w:rPr>
          <w:lang w:val="en-US"/>
        </w:rPr>
        <w:t xml:space="preserve"> </w:t>
      </w:r>
      <w:r w:rsidR="009A2F45">
        <w:rPr>
          <w:lang w:val="en-US"/>
        </w:rPr>
        <w:t>is preferred</w:t>
      </w:r>
      <w:del w:id="1" w:author="Minnakaisa Ahonen" w:date="2019-04-10T12:14:00Z">
        <w:r w:rsidR="007E250B" w:rsidDel="00DE6D6E">
          <w:rPr>
            <w:lang w:val="en-US"/>
          </w:rPr>
          <w:delText>,</w:delText>
        </w:r>
        <w:r w:rsidR="009A2F45" w:rsidDel="00DE6D6E">
          <w:rPr>
            <w:lang w:val="en-US"/>
          </w:rPr>
          <w:delText xml:space="preserve"> but </w:delText>
        </w:r>
        <w:r w:rsidDel="00DE6D6E">
          <w:rPr>
            <w:lang w:val="en-US"/>
          </w:rPr>
          <w:delText>virtual</w:delText>
        </w:r>
        <w:r w:rsidR="009A2F45" w:rsidDel="00DE6D6E">
          <w:rPr>
            <w:lang w:val="en-US"/>
          </w:rPr>
          <w:delText xml:space="preserve"> participation can be arranged</w:delText>
        </w:r>
        <w:r w:rsidR="00B23C34" w:rsidDel="00DE6D6E">
          <w:rPr>
            <w:lang w:val="en-US"/>
          </w:rPr>
          <w:delText xml:space="preserve"> in special cases</w:delText>
        </w:r>
      </w:del>
      <w:r w:rsidR="009A2F45">
        <w:rPr>
          <w:lang w:val="en-US"/>
        </w:rPr>
        <w:t>.</w:t>
      </w:r>
    </w:p>
    <w:p w14:paraId="2EF2C0F7" w14:textId="77777777" w:rsidR="00CA338B" w:rsidRPr="00CA338B" w:rsidRDefault="00CA338B" w:rsidP="00B21670">
      <w:pPr>
        <w:rPr>
          <w:lang w:val="en-US"/>
        </w:rPr>
      </w:pPr>
    </w:p>
    <w:p w14:paraId="31E17D47" w14:textId="6E960DE1" w:rsidR="001D02B4" w:rsidRDefault="000B1BD7" w:rsidP="00F209AB">
      <w:pPr>
        <w:pStyle w:val="ListParagraph"/>
        <w:numPr>
          <w:ilvl w:val="1"/>
          <w:numId w:val="41"/>
        </w:numPr>
        <w:rPr>
          <w:lang w:val="en-US"/>
        </w:rPr>
      </w:pPr>
      <w:r>
        <w:rPr>
          <w:lang w:val="en-US"/>
        </w:rPr>
        <w:t xml:space="preserve">Members will be asked to send proposals for </w:t>
      </w:r>
      <w:r w:rsidR="00460593">
        <w:rPr>
          <w:lang w:val="en-US"/>
        </w:rPr>
        <w:t xml:space="preserve">the </w:t>
      </w:r>
      <w:r>
        <w:rPr>
          <w:lang w:val="en-US"/>
        </w:rPr>
        <w:t xml:space="preserve">agenda </w:t>
      </w:r>
      <w:r w:rsidR="00F66460">
        <w:rPr>
          <w:lang w:val="en-US"/>
        </w:rPr>
        <w:t xml:space="preserve">at least </w:t>
      </w:r>
      <w:r w:rsidR="00460593">
        <w:rPr>
          <w:lang w:val="en-US"/>
        </w:rPr>
        <w:t xml:space="preserve">three </w:t>
      </w:r>
      <w:r>
        <w:rPr>
          <w:lang w:val="en-US"/>
        </w:rPr>
        <w:t>we</w:t>
      </w:r>
      <w:r w:rsidR="008A383A">
        <w:rPr>
          <w:lang w:val="en-US"/>
        </w:rPr>
        <w:t xml:space="preserve">eks in advance to </w:t>
      </w:r>
      <w:r w:rsidRPr="00CA13E0">
        <w:rPr>
          <w:lang w:val="en-US"/>
        </w:rPr>
        <w:t>settlement@esett.com</w:t>
      </w:r>
      <w:r>
        <w:rPr>
          <w:lang w:val="en-US"/>
        </w:rPr>
        <w:t xml:space="preserve">. A secretary </w:t>
      </w:r>
      <w:r w:rsidR="006607B2">
        <w:rPr>
          <w:lang w:val="en-US"/>
        </w:rPr>
        <w:t xml:space="preserve">of the Committee </w:t>
      </w:r>
      <w:r w:rsidR="00656031">
        <w:rPr>
          <w:lang w:val="en-US"/>
        </w:rPr>
        <w:t>prepares an agenda for the</w:t>
      </w:r>
      <w:r>
        <w:rPr>
          <w:lang w:val="en-US"/>
        </w:rPr>
        <w:t xml:space="preserve"> meeting and </w:t>
      </w:r>
      <w:r w:rsidR="006607B2">
        <w:rPr>
          <w:lang w:val="en-US"/>
        </w:rPr>
        <w:t>the</w:t>
      </w:r>
      <w:r>
        <w:rPr>
          <w:lang w:val="en-US"/>
        </w:rPr>
        <w:t xml:space="preserve"> chairman approves it.</w:t>
      </w:r>
      <w:r w:rsidR="006607B2">
        <w:rPr>
          <w:lang w:val="en-US"/>
        </w:rPr>
        <w:t xml:space="preserve"> </w:t>
      </w:r>
      <w:r w:rsidR="006607B2" w:rsidRPr="00460593">
        <w:rPr>
          <w:lang w:val="en-US"/>
        </w:rPr>
        <w:t>The</w:t>
      </w:r>
      <w:r w:rsidR="00B23C34" w:rsidRPr="00460593">
        <w:rPr>
          <w:lang w:val="en-US"/>
        </w:rPr>
        <w:t xml:space="preserve"> agenda </w:t>
      </w:r>
      <w:r w:rsidR="00460593">
        <w:rPr>
          <w:lang w:val="en-US"/>
        </w:rPr>
        <w:t xml:space="preserve">and the cover letter </w:t>
      </w:r>
      <w:r w:rsidR="00D56F5A">
        <w:rPr>
          <w:lang w:val="en-US"/>
        </w:rPr>
        <w:t>will be</w:t>
      </w:r>
      <w:r w:rsidR="00B23C34">
        <w:rPr>
          <w:lang w:val="en-US"/>
        </w:rPr>
        <w:t xml:space="preserve"> delivered to the </w:t>
      </w:r>
      <w:r w:rsidR="006607B2">
        <w:rPr>
          <w:lang w:val="en-US"/>
        </w:rPr>
        <w:t>members</w:t>
      </w:r>
      <w:r w:rsidR="00B23C34">
        <w:rPr>
          <w:lang w:val="en-US"/>
        </w:rPr>
        <w:t xml:space="preserve"> </w:t>
      </w:r>
      <w:r w:rsidR="00460593">
        <w:rPr>
          <w:lang w:val="en-US"/>
        </w:rPr>
        <w:t>two</w:t>
      </w:r>
      <w:r w:rsidR="00B23C34">
        <w:rPr>
          <w:lang w:val="en-US"/>
        </w:rPr>
        <w:t xml:space="preserve"> week</w:t>
      </w:r>
      <w:r w:rsidR="00D56F5A">
        <w:rPr>
          <w:lang w:val="en-US"/>
        </w:rPr>
        <w:t>s</w:t>
      </w:r>
      <w:r w:rsidR="00B23C34">
        <w:rPr>
          <w:lang w:val="en-US"/>
        </w:rPr>
        <w:t xml:space="preserve"> before the meeting. </w:t>
      </w:r>
    </w:p>
    <w:p w14:paraId="328FD374" w14:textId="77777777" w:rsidR="009A2F45" w:rsidRPr="009A2F45" w:rsidRDefault="009A2F45" w:rsidP="009A2F45">
      <w:pPr>
        <w:pStyle w:val="ListParagraph"/>
        <w:rPr>
          <w:lang w:val="en-US"/>
        </w:rPr>
      </w:pPr>
    </w:p>
    <w:p w14:paraId="52AFC7A1" w14:textId="77777777" w:rsidR="009A2F45" w:rsidRPr="00B23C34" w:rsidRDefault="009A2F45" w:rsidP="00234801">
      <w:pPr>
        <w:pStyle w:val="ListParagraph"/>
        <w:numPr>
          <w:ilvl w:val="1"/>
          <w:numId w:val="41"/>
        </w:numPr>
        <w:rPr>
          <w:lang w:val="en-US"/>
        </w:rPr>
      </w:pPr>
      <w:r w:rsidRPr="00B23C34">
        <w:rPr>
          <w:lang w:val="en-US"/>
        </w:rPr>
        <w:t xml:space="preserve">eSett will publish a memo </w:t>
      </w:r>
      <w:r w:rsidR="00B23C34" w:rsidRPr="00B23C34">
        <w:rPr>
          <w:lang w:val="en-US"/>
        </w:rPr>
        <w:t>one week after the meeting</w:t>
      </w:r>
      <w:r w:rsidRPr="00B23C34">
        <w:rPr>
          <w:lang w:val="en-US"/>
        </w:rPr>
        <w:t xml:space="preserve">. Agendas of the meetings, memos and presentation materials will be published on eSett’s homepage http://www.esett.com. </w:t>
      </w:r>
    </w:p>
    <w:p w14:paraId="3C8A580F" w14:textId="77777777" w:rsidR="00CA338B" w:rsidRPr="00CA338B" w:rsidRDefault="00CA338B" w:rsidP="00B21670">
      <w:pPr>
        <w:rPr>
          <w:lang w:val="en-US"/>
        </w:rPr>
      </w:pPr>
    </w:p>
    <w:p w14:paraId="226118DC" w14:textId="77777777" w:rsidR="00A275AB" w:rsidRDefault="00A275AB" w:rsidP="00B21670">
      <w:pPr>
        <w:pStyle w:val="Heading2"/>
      </w:pPr>
      <w:r>
        <w:t>Management of meetings</w:t>
      </w:r>
    </w:p>
    <w:p w14:paraId="0203687F" w14:textId="77777777" w:rsidR="00483864" w:rsidRPr="00BD7B40" w:rsidRDefault="00BD7B40" w:rsidP="00BD7B40">
      <w:pPr>
        <w:pStyle w:val="ListParagraph"/>
        <w:numPr>
          <w:ilvl w:val="1"/>
          <w:numId w:val="41"/>
        </w:numPr>
        <w:rPr>
          <w:lang w:val="en-US"/>
        </w:rPr>
      </w:pPr>
      <w:r>
        <w:rPr>
          <w:lang w:val="en-US"/>
        </w:rPr>
        <w:t xml:space="preserve">The chairman of </w:t>
      </w:r>
      <w:r w:rsidR="00656031">
        <w:rPr>
          <w:lang w:val="en-US"/>
        </w:rPr>
        <w:t xml:space="preserve">the </w:t>
      </w:r>
      <w:r>
        <w:rPr>
          <w:lang w:val="en-US"/>
        </w:rPr>
        <w:t>Customer Committee is eSett’s representative.</w:t>
      </w:r>
    </w:p>
    <w:p w14:paraId="57CC88EE" w14:textId="77777777" w:rsidR="00483864" w:rsidRDefault="00483864" w:rsidP="00483864">
      <w:pPr>
        <w:pStyle w:val="ListParagraph"/>
        <w:ind w:left="792"/>
        <w:rPr>
          <w:lang w:val="en-US"/>
        </w:rPr>
      </w:pPr>
    </w:p>
    <w:p w14:paraId="5CAE0687" w14:textId="77777777" w:rsidR="00483864" w:rsidRDefault="00F43C0A" w:rsidP="00BD7B40">
      <w:pPr>
        <w:pStyle w:val="ListParagraph"/>
        <w:numPr>
          <w:ilvl w:val="1"/>
          <w:numId w:val="41"/>
        </w:numPr>
        <w:rPr>
          <w:lang w:val="en-US"/>
        </w:rPr>
      </w:pPr>
      <w:r>
        <w:rPr>
          <w:lang w:val="en-US"/>
        </w:rPr>
        <w:lastRenderedPageBreak/>
        <w:t>I</w:t>
      </w:r>
      <w:r w:rsidR="00B23C34">
        <w:rPr>
          <w:lang w:val="en-US"/>
        </w:rPr>
        <w:t>f</w:t>
      </w:r>
      <w:r>
        <w:rPr>
          <w:lang w:val="en-US"/>
        </w:rPr>
        <w:t xml:space="preserve"> the</w:t>
      </w:r>
      <w:r w:rsidR="0093541C">
        <w:rPr>
          <w:lang w:val="en-US"/>
        </w:rPr>
        <w:t xml:space="preserve"> </w:t>
      </w:r>
      <w:r w:rsidR="00D739EE">
        <w:rPr>
          <w:lang w:val="en-US"/>
        </w:rPr>
        <w:t>chairman</w:t>
      </w:r>
      <w:r w:rsidR="00B23C34">
        <w:rPr>
          <w:lang w:val="en-US"/>
        </w:rPr>
        <w:t xml:space="preserve"> i</w:t>
      </w:r>
      <w:r w:rsidR="009A326F">
        <w:rPr>
          <w:lang w:val="en-US"/>
        </w:rPr>
        <w:t>s</w:t>
      </w:r>
      <w:r w:rsidR="00483864" w:rsidRPr="00B21670">
        <w:rPr>
          <w:lang w:val="en-US"/>
        </w:rPr>
        <w:t xml:space="preserve"> absent, </w:t>
      </w:r>
      <w:r w:rsidR="009A326F">
        <w:rPr>
          <w:lang w:val="en-US"/>
        </w:rPr>
        <w:t>the Committee</w:t>
      </w:r>
      <w:r w:rsidR="003964AC">
        <w:rPr>
          <w:lang w:val="en-US"/>
        </w:rPr>
        <w:t xml:space="preserve"> secretary </w:t>
      </w:r>
      <w:r w:rsidR="00B23C34">
        <w:rPr>
          <w:lang w:val="en-US"/>
        </w:rPr>
        <w:t>act</w:t>
      </w:r>
      <w:r w:rsidR="0041629D">
        <w:rPr>
          <w:lang w:val="en-US"/>
        </w:rPr>
        <w:t>s</w:t>
      </w:r>
      <w:r w:rsidR="00B23C34">
        <w:rPr>
          <w:lang w:val="en-US"/>
        </w:rPr>
        <w:t xml:space="preserve"> as the </w:t>
      </w:r>
      <w:r w:rsidR="004B5A45">
        <w:rPr>
          <w:lang w:val="en-US"/>
        </w:rPr>
        <w:t>chairman of the meeting.</w:t>
      </w:r>
    </w:p>
    <w:p w14:paraId="1B3D4163" w14:textId="77777777" w:rsidR="00795A5F" w:rsidRPr="00795A5F" w:rsidRDefault="00795A5F" w:rsidP="00795A5F">
      <w:pPr>
        <w:rPr>
          <w:lang w:val="en-US"/>
        </w:rPr>
      </w:pPr>
    </w:p>
    <w:p w14:paraId="43A6F391" w14:textId="77777777" w:rsidR="003B264A" w:rsidRDefault="00483864" w:rsidP="00BD7B40">
      <w:pPr>
        <w:pStyle w:val="ListParagraph"/>
        <w:numPr>
          <w:ilvl w:val="1"/>
          <w:numId w:val="41"/>
        </w:numPr>
        <w:rPr>
          <w:lang w:val="en-US"/>
        </w:rPr>
      </w:pPr>
      <w:r w:rsidRPr="00795A5F">
        <w:rPr>
          <w:lang w:val="en-US"/>
        </w:rPr>
        <w:t>eSett prepares and organizes the meetings</w:t>
      </w:r>
      <w:r w:rsidR="003B264A">
        <w:rPr>
          <w:lang w:val="en-US"/>
        </w:rPr>
        <w:t xml:space="preserve">. </w:t>
      </w:r>
    </w:p>
    <w:p w14:paraId="0B93DBC3" w14:textId="77777777" w:rsidR="003B264A" w:rsidRPr="003B264A" w:rsidRDefault="003B264A" w:rsidP="003B264A">
      <w:pPr>
        <w:pStyle w:val="ListParagraph"/>
        <w:rPr>
          <w:lang w:val="en-US"/>
        </w:rPr>
      </w:pPr>
    </w:p>
    <w:p w14:paraId="18022C5D" w14:textId="14A4231A" w:rsidR="00CA338B" w:rsidRPr="00795A5F" w:rsidRDefault="003B264A" w:rsidP="00BD7B40">
      <w:pPr>
        <w:pStyle w:val="ListParagraph"/>
        <w:numPr>
          <w:ilvl w:val="1"/>
          <w:numId w:val="41"/>
        </w:numPr>
        <w:rPr>
          <w:lang w:val="en-US"/>
        </w:rPr>
      </w:pPr>
      <w:r>
        <w:rPr>
          <w:lang w:val="en-US"/>
        </w:rPr>
        <w:t>T</w:t>
      </w:r>
      <w:r w:rsidR="00656031">
        <w:rPr>
          <w:lang w:val="en-US"/>
        </w:rPr>
        <w:t xml:space="preserve">he </w:t>
      </w:r>
      <w:r w:rsidR="00010556">
        <w:rPr>
          <w:lang w:val="en-US"/>
        </w:rPr>
        <w:t>secretary of the Committee will be eSett</w:t>
      </w:r>
      <w:r>
        <w:rPr>
          <w:lang w:val="en-US"/>
        </w:rPr>
        <w:t>’s</w:t>
      </w:r>
      <w:r w:rsidR="00010556">
        <w:rPr>
          <w:lang w:val="en-US"/>
        </w:rPr>
        <w:t xml:space="preserve"> representative</w:t>
      </w:r>
      <w:r w:rsidR="00483864" w:rsidRPr="00795A5F">
        <w:rPr>
          <w:lang w:val="en-US"/>
        </w:rPr>
        <w:t>.</w:t>
      </w:r>
      <w:r w:rsidR="009A326F">
        <w:rPr>
          <w:lang w:val="en-US"/>
        </w:rPr>
        <w:t xml:space="preserve"> </w:t>
      </w:r>
    </w:p>
    <w:p w14:paraId="266CA482" w14:textId="77777777" w:rsidR="00A275AB" w:rsidRPr="00BD4B41" w:rsidRDefault="00A275AB" w:rsidP="00B21670">
      <w:pPr>
        <w:pStyle w:val="Heading2"/>
        <w:rPr>
          <w:lang w:val="fi-FI"/>
        </w:rPr>
      </w:pPr>
      <w:r w:rsidRPr="00BD4B41">
        <w:rPr>
          <w:lang w:val="fi-FI"/>
        </w:rPr>
        <w:t>Membership</w:t>
      </w:r>
      <w:r w:rsidR="00BD4B41" w:rsidRPr="00BD4B41">
        <w:rPr>
          <w:lang w:val="fi-FI"/>
        </w:rPr>
        <w:t xml:space="preserve"> </w:t>
      </w:r>
    </w:p>
    <w:p w14:paraId="30EFD5F6" w14:textId="57138434" w:rsidR="00656031" w:rsidRDefault="006C4F14" w:rsidP="0085193F">
      <w:pPr>
        <w:pStyle w:val="ListParagraph"/>
        <w:numPr>
          <w:ilvl w:val="1"/>
          <w:numId w:val="41"/>
        </w:numPr>
        <w:rPr>
          <w:rFonts w:cs="Arial"/>
          <w:lang w:val="en-US" w:eastAsia="en-US"/>
        </w:rPr>
      </w:pPr>
      <w:r w:rsidRPr="00C314E1">
        <w:rPr>
          <w:rFonts w:cs="Arial"/>
          <w:lang w:val="en-US" w:eastAsia="en-US"/>
        </w:rPr>
        <w:t>The C</w:t>
      </w:r>
      <w:r w:rsidR="00656031">
        <w:rPr>
          <w:rFonts w:cs="Arial"/>
          <w:lang w:val="en-US" w:eastAsia="en-US"/>
        </w:rPr>
        <w:t>ustomer Committee will consist</w:t>
      </w:r>
      <w:r w:rsidR="00656031" w:rsidRPr="00656031">
        <w:rPr>
          <w:rFonts w:cs="Arial"/>
          <w:lang w:val="en-US" w:eastAsia="en-US"/>
        </w:rPr>
        <w:t xml:space="preserve"> </w:t>
      </w:r>
      <w:r w:rsidR="00B36FEF">
        <w:rPr>
          <w:rFonts w:cs="Arial"/>
          <w:lang w:val="en-US" w:eastAsia="en-US"/>
        </w:rPr>
        <w:t>of two</w:t>
      </w:r>
      <w:r w:rsidR="009326DD">
        <w:rPr>
          <w:rFonts w:cs="Arial"/>
          <w:lang w:val="en-US" w:eastAsia="en-US"/>
        </w:rPr>
        <w:t xml:space="preserve"> market participant</w:t>
      </w:r>
      <w:r w:rsidR="00F66460">
        <w:rPr>
          <w:rFonts w:cs="Arial"/>
          <w:lang w:val="en-US" w:eastAsia="en-US"/>
        </w:rPr>
        <w:t>s</w:t>
      </w:r>
      <w:r w:rsidR="009326DD">
        <w:rPr>
          <w:rFonts w:cs="Arial"/>
          <w:lang w:val="en-US" w:eastAsia="en-US"/>
        </w:rPr>
        <w:t xml:space="preserve"> and one Transmission System </w:t>
      </w:r>
      <w:r w:rsidR="00A75217">
        <w:rPr>
          <w:rFonts w:cs="Arial"/>
          <w:lang w:val="en-US" w:eastAsia="en-US"/>
        </w:rPr>
        <w:t>Operator</w:t>
      </w:r>
      <w:r>
        <w:rPr>
          <w:rFonts w:cs="Arial"/>
          <w:lang w:val="en-US" w:eastAsia="en-US"/>
        </w:rPr>
        <w:t xml:space="preserve"> representative</w:t>
      </w:r>
      <w:r w:rsidRPr="00C314E1">
        <w:rPr>
          <w:rFonts w:cs="Arial"/>
          <w:lang w:val="en-US" w:eastAsia="en-US"/>
        </w:rPr>
        <w:t xml:space="preserve"> from each NBS country</w:t>
      </w:r>
      <w:r w:rsidR="00656031">
        <w:rPr>
          <w:rFonts w:cs="Arial"/>
          <w:lang w:val="en-US" w:eastAsia="en-US"/>
        </w:rPr>
        <w:t xml:space="preserve"> </w:t>
      </w:r>
      <w:r w:rsidR="00656031" w:rsidRPr="00C314E1">
        <w:rPr>
          <w:rFonts w:cs="Arial"/>
          <w:lang w:val="en-US" w:eastAsia="en-US"/>
        </w:rPr>
        <w:t>in addition to the eSett repre</w:t>
      </w:r>
      <w:r w:rsidR="00656031">
        <w:rPr>
          <w:rFonts w:cs="Arial"/>
          <w:lang w:val="en-US" w:eastAsia="en-US"/>
        </w:rPr>
        <w:t>sentatives</w:t>
      </w:r>
      <w:r w:rsidRPr="00C314E1">
        <w:rPr>
          <w:rFonts w:cs="Arial"/>
          <w:lang w:val="en-US" w:eastAsia="en-US"/>
        </w:rPr>
        <w:t xml:space="preserve">. </w:t>
      </w:r>
      <w:del w:id="2" w:author="Minnakaisa Ahonen" w:date="2019-04-10T12:14:00Z">
        <w:r w:rsidDel="00DE6D6E">
          <w:rPr>
            <w:rFonts w:cs="Arial"/>
            <w:lang w:val="en-US" w:eastAsia="en-US"/>
          </w:rPr>
          <w:delText>One of the market participants</w:delText>
        </w:r>
        <w:r w:rsidR="009326DD" w:rsidDel="00DE6D6E">
          <w:rPr>
            <w:rFonts w:cs="Arial"/>
            <w:lang w:val="en-US" w:eastAsia="en-US"/>
          </w:rPr>
          <w:delText xml:space="preserve"> </w:delText>
        </w:r>
        <w:r w:rsidR="00492415" w:rsidDel="00DE6D6E">
          <w:rPr>
            <w:rFonts w:cs="Arial"/>
            <w:lang w:val="en-US" w:eastAsia="en-US"/>
          </w:rPr>
          <w:delText>from each NBS country will be</w:delText>
        </w:r>
        <w:r w:rsidR="009326DD" w:rsidDel="00DE6D6E">
          <w:rPr>
            <w:rFonts w:cs="Arial"/>
            <w:lang w:val="en-US" w:eastAsia="en-US"/>
          </w:rPr>
          <w:delText xml:space="preserve"> </w:delText>
        </w:r>
        <w:r w:rsidR="00B36FEF" w:rsidDel="00DE6D6E">
          <w:rPr>
            <w:rFonts w:cs="Arial"/>
            <w:lang w:val="en-US" w:eastAsia="en-US"/>
          </w:rPr>
          <w:delText xml:space="preserve">either </w:delText>
        </w:r>
        <w:r w:rsidR="00F66460" w:rsidDel="00DE6D6E">
          <w:rPr>
            <w:rFonts w:cs="Arial"/>
            <w:lang w:val="en-US" w:eastAsia="en-US"/>
          </w:rPr>
          <w:delText xml:space="preserve">a </w:delText>
        </w:r>
        <w:r w:rsidR="009326DD" w:rsidDel="00DE6D6E">
          <w:rPr>
            <w:rFonts w:cs="Arial"/>
            <w:lang w:val="en-US" w:eastAsia="en-US"/>
          </w:rPr>
          <w:delText xml:space="preserve">Balance </w:delText>
        </w:r>
        <w:r w:rsidR="00F75777" w:rsidDel="00DE6D6E">
          <w:rPr>
            <w:rFonts w:cs="Arial"/>
            <w:lang w:val="en-US" w:eastAsia="en-US"/>
          </w:rPr>
          <w:delText>Responsible</w:delText>
        </w:r>
        <w:r w:rsidR="009326DD" w:rsidDel="00DE6D6E">
          <w:rPr>
            <w:rFonts w:cs="Arial"/>
            <w:lang w:val="en-US" w:eastAsia="en-US"/>
          </w:rPr>
          <w:delText xml:space="preserve"> Party</w:delText>
        </w:r>
        <w:r w:rsidDel="00DE6D6E">
          <w:rPr>
            <w:rFonts w:cs="Arial"/>
            <w:lang w:val="en-US" w:eastAsia="en-US"/>
          </w:rPr>
          <w:delText xml:space="preserve"> </w:delText>
        </w:r>
        <w:r w:rsidR="00656031" w:rsidDel="00DE6D6E">
          <w:rPr>
            <w:rFonts w:cs="Arial"/>
            <w:lang w:val="en-US" w:eastAsia="en-US"/>
          </w:rPr>
          <w:delText xml:space="preserve">or </w:delText>
        </w:r>
        <w:r w:rsidR="00F66460" w:rsidDel="00DE6D6E">
          <w:rPr>
            <w:rFonts w:cs="Arial"/>
            <w:lang w:val="en-US" w:eastAsia="en-US"/>
          </w:rPr>
          <w:delText xml:space="preserve">a </w:delText>
        </w:r>
        <w:r w:rsidR="00656031" w:rsidDel="00DE6D6E">
          <w:rPr>
            <w:rFonts w:cs="Arial"/>
            <w:lang w:val="en-US" w:eastAsia="en-US"/>
          </w:rPr>
          <w:delText>Retailer representative,</w:delText>
        </w:r>
        <w:r w:rsidR="00D56F5A" w:rsidDel="00DE6D6E">
          <w:rPr>
            <w:rFonts w:cs="Arial"/>
            <w:lang w:val="en-US" w:eastAsia="en-US"/>
          </w:rPr>
          <w:delText xml:space="preserve"> </w:delText>
        </w:r>
        <w:r w:rsidR="009326DD" w:rsidDel="00DE6D6E">
          <w:rPr>
            <w:rFonts w:cs="Arial"/>
            <w:lang w:val="en-US" w:eastAsia="en-US"/>
          </w:rPr>
          <w:delText>and the other Distribution System Operator representative</w:delText>
        </w:r>
        <w:r w:rsidDel="00DE6D6E">
          <w:rPr>
            <w:rFonts w:cs="Arial"/>
            <w:lang w:val="en-US" w:eastAsia="en-US"/>
          </w:rPr>
          <w:delText xml:space="preserve">. </w:delText>
        </w:r>
      </w:del>
      <w:r w:rsidR="00317EFE">
        <w:rPr>
          <w:rFonts w:cs="Arial"/>
          <w:lang w:val="en-US" w:eastAsia="en-US"/>
        </w:rPr>
        <w:t xml:space="preserve">For each member there shall be a deputy member. </w:t>
      </w:r>
    </w:p>
    <w:p w14:paraId="7BF003D3" w14:textId="77777777" w:rsidR="00656031" w:rsidRDefault="00656031" w:rsidP="00656031">
      <w:pPr>
        <w:pStyle w:val="ListParagraph"/>
        <w:ind w:left="792"/>
        <w:rPr>
          <w:rFonts w:cs="Arial"/>
          <w:lang w:val="en-US" w:eastAsia="en-US"/>
        </w:rPr>
      </w:pPr>
    </w:p>
    <w:p w14:paraId="41CF9E1A" w14:textId="582A0EA1" w:rsidR="0085193F" w:rsidRDefault="00656031" w:rsidP="0085193F">
      <w:pPr>
        <w:pStyle w:val="ListParagraph"/>
        <w:numPr>
          <w:ilvl w:val="1"/>
          <w:numId w:val="41"/>
        </w:numPr>
        <w:rPr>
          <w:rFonts w:cs="Arial"/>
          <w:lang w:val="en-US" w:eastAsia="en-US"/>
        </w:rPr>
      </w:pPr>
      <w:r>
        <w:rPr>
          <w:rFonts w:cs="Arial"/>
          <w:lang w:val="en-US" w:eastAsia="en-US"/>
        </w:rPr>
        <w:t>Transmission System Operators nominate the Committee members</w:t>
      </w:r>
      <w:r w:rsidR="0011405A">
        <w:rPr>
          <w:rFonts w:cs="Arial"/>
          <w:lang w:val="en-US" w:eastAsia="en-US"/>
        </w:rPr>
        <w:t xml:space="preserve"> </w:t>
      </w:r>
      <w:r w:rsidR="00317EFE">
        <w:rPr>
          <w:rFonts w:cs="Arial"/>
          <w:lang w:val="en-US" w:eastAsia="en-US"/>
        </w:rPr>
        <w:t xml:space="preserve">and their deputy members </w:t>
      </w:r>
      <w:r w:rsidR="0011405A">
        <w:rPr>
          <w:rFonts w:cs="Arial"/>
          <w:lang w:val="en-US" w:eastAsia="en-US"/>
        </w:rPr>
        <w:t>after discussing with the market participants</w:t>
      </w:r>
      <w:r>
        <w:rPr>
          <w:rFonts w:cs="Arial"/>
          <w:lang w:val="en-US" w:eastAsia="en-US"/>
        </w:rPr>
        <w:t xml:space="preserve">. </w:t>
      </w:r>
      <w:r w:rsidR="006C4F14">
        <w:rPr>
          <w:rFonts w:cs="Arial"/>
          <w:lang w:val="en-US" w:eastAsia="en-US"/>
        </w:rPr>
        <w:t>eSett</w:t>
      </w:r>
      <w:r w:rsidR="003C7056">
        <w:rPr>
          <w:rFonts w:cs="Arial"/>
          <w:lang w:val="en-US" w:eastAsia="en-US"/>
        </w:rPr>
        <w:t xml:space="preserve">’s Board </w:t>
      </w:r>
      <w:r>
        <w:rPr>
          <w:rFonts w:cs="Arial"/>
          <w:lang w:val="en-US" w:eastAsia="en-US"/>
        </w:rPr>
        <w:t>appoints</w:t>
      </w:r>
      <w:r w:rsidR="003C7056">
        <w:rPr>
          <w:rFonts w:cs="Arial"/>
          <w:lang w:val="en-US" w:eastAsia="en-US"/>
        </w:rPr>
        <w:t xml:space="preserve"> the C</w:t>
      </w:r>
      <w:r w:rsidR="006C4F14">
        <w:rPr>
          <w:rFonts w:cs="Arial"/>
          <w:lang w:val="en-US" w:eastAsia="en-US"/>
        </w:rPr>
        <w:t>ommittee members</w:t>
      </w:r>
      <w:r w:rsidR="00317EFE">
        <w:rPr>
          <w:rFonts w:cs="Arial"/>
          <w:lang w:val="en-US" w:eastAsia="en-US"/>
        </w:rPr>
        <w:t xml:space="preserve"> and deputy members</w:t>
      </w:r>
      <w:r w:rsidR="006C4F14">
        <w:rPr>
          <w:rFonts w:cs="Arial"/>
          <w:lang w:val="en-US" w:eastAsia="en-US"/>
        </w:rPr>
        <w:t>.</w:t>
      </w:r>
    </w:p>
    <w:p w14:paraId="54F12D60" w14:textId="77777777" w:rsidR="0085193F" w:rsidRDefault="006C4F14" w:rsidP="0085193F">
      <w:pPr>
        <w:pStyle w:val="ListParagraph"/>
        <w:ind w:left="792"/>
        <w:rPr>
          <w:rFonts w:cs="Arial"/>
          <w:lang w:val="en-US" w:eastAsia="en-US"/>
        </w:rPr>
      </w:pPr>
      <w:r>
        <w:rPr>
          <w:rFonts w:cs="Arial"/>
          <w:lang w:val="en-US" w:eastAsia="en-US"/>
        </w:rPr>
        <w:t xml:space="preserve"> </w:t>
      </w:r>
    </w:p>
    <w:p w14:paraId="4366A539" w14:textId="086F263E" w:rsidR="00B23C34" w:rsidRPr="00B36FEF" w:rsidRDefault="0085193F" w:rsidP="003C7056">
      <w:pPr>
        <w:pStyle w:val="ListParagraph"/>
        <w:numPr>
          <w:ilvl w:val="1"/>
          <w:numId w:val="41"/>
        </w:numPr>
        <w:rPr>
          <w:rFonts w:cs="Arial"/>
          <w:lang w:val="en-US" w:eastAsia="en-US"/>
        </w:rPr>
      </w:pPr>
      <w:r w:rsidRPr="0085193F">
        <w:rPr>
          <w:lang w:val="en-US"/>
        </w:rPr>
        <w:t xml:space="preserve">In addition to </w:t>
      </w:r>
      <w:r w:rsidR="00A75217">
        <w:rPr>
          <w:lang w:val="en-US"/>
        </w:rPr>
        <w:t xml:space="preserve">the </w:t>
      </w:r>
      <w:r w:rsidR="003C7056">
        <w:rPr>
          <w:lang w:val="en-US"/>
        </w:rPr>
        <w:t>market participants</w:t>
      </w:r>
      <w:r w:rsidR="00A75217">
        <w:rPr>
          <w:lang w:val="en-US"/>
        </w:rPr>
        <w:t xml:space="preserve"> and TSO representatives</w:t>
      </w:r>
      <w:r w:rsidRPr="0085193F">
        <w:rPr>
          <w:lang w:val="en-US"/>
        </w:rPr>
        <w:t>, energy market authorities responsible for regulation approval and exe</w:t>
      </w:r>
      <w:r w:rsidR="00B36FEF">
        <w:rPr>
          <w:lang w:val="en-US"/>
        </w:rPr>
        <w:t>cution from all NBS countries</w:t>
      </w:r>
      <w:r w:rsidR="003C7056">
        <w:rPr>
          <w:lang w:val="en-US"/>
        </w:rPr>
        <w:t xml:space="preserve"> can participate in the meetings</w:t>
      </w:r>
      <w:r w:rsidR="00B36FEF">
        <w:rPr>
          <w:lang w:val="en-US"/>
        </w:rPr>
        <w:t>.</w:t>
      </w:r>
      <w:r w:rsidR="00B36FEF" w:rsidRPr="00B36FEF">
        <w:rPr>
          <w:color w:val="00B0F0"/>
          <w:lang w:val="en-US"/>
        </w:rPr>
        <w:t xml:space="preserve"> </w:t>
      </w:r>
    </w:p>
    <w:p w14:paraId="53DD6462" w14:textId="77777777" w:rsidR="006C4F14" w:rsidRPr="00B36FEF" w:rsidRDefault="006C4F14" w:rsidP="006C4F14">
      <w:pPr>
        <w:pStyle w:val="ListParagraph"/>
        <w:ind w:left="792"/>
        <w:rPr>
          <w:rFonts w:cs="Arial"/>
          <w:lang w:val="en-US" w:eastAsia="en-US"/>
        </w:rPr>
      </w:pPr>
    </w:p>
    <w:p w14:paraId="6F60D3EC" w14:textId="1C15B4DA" w:rsidR="00F818A5" w:rsidRPr="00375333" w:rsidRDefault="00375333" w:rsidP="006C4F14">
      <w:pPr>
        <w:pStyle w:val="ListParagraph"/>
        <w:numPr>
          <w:ilvl w:val="1"/>
          <w:numId w:val="41"/>
        </w:numPr>
        <w:rPr>
          <w:rFonts w:cs="Arial"/>
          <w:lang w:val="en-US" w:eastAsia="en-US"/>
        </w:rPr>
      </w:pPr>
      <w:r>
        <w:rPr>
          <w:rFonts w:cs="Arial"/>
          <w:lang w:val="en-US" w:eastAsia="en-US"/>
        </w:rPr>
        <w:t xml:space="preserve">The members </w:t>
      </w:r>
      <w:r w:rsidR="00317EFE">
        <w:rPr>
          <w:rFonts w:cs="Arial"/>
          <w:lang w:val="en-US" w:eastAsia="en-US"/>
        </w:rPr>
        <w:t xml:space="preserve">and deputy members </w:t>
      </w:r>
      <w:r>
        <w:rPr>
          <w:rFonts w:cs="Arial"/>
          <w:lang w:val="en-US" w:eastAsia="en-US"/>
        </w:rPr>
        <w:t xml:space="preserve">are </w:t>
      </w:r>
      <w:r w:rsidR="00D56F5A">
        <w:rPr>
          <w:rFonts w:cs="Arial"/>
          <w:lang w:val="en-US" w:eastAsia="en-US"/>
        </w:rPr>
        <w:t>appointed</w:t>
      </w:r>
      <w:r>
        <w:rPr>
          <w:rFonts w:cs="Arial"/>
          <w:lang w:val="en-US" w:eastAsia="en-US"/>
        </w:rPr>
        <w:t xml:space="preserve"> for </w:t>
      </w:r>
      <w:r w:rsidR="00A75217">
        <w:rPr>
          <w:rFonts w:cs="Arial"/>
          <w:lang w:val="en-US" w:eastAsia="en-US"/>
        </w:rPr>
        <w:t xml:space="preserve">a term of </w:t>
      </w:r>
      <w:r>
        <w:rPr>
          <w:rFonts w:cs="Arial"/>
          <w:lang w:val="en-US" w:eastAsia="en-US"/>
        </w:rPr>
        <w:t>two years</w:t>
      </w:r>
      <w:r w:rsidRPr="00E36B37">
        <w:rPr>
          <w:rFonts w:cs="Arial"/>
          <w:lang w:val="en-US" w:eastAsia="en-US"/>
        </w:rPr>
        <w:t xml:space="preserve">. </w:t>
      </w:r>
      <w:del w:id="3" w:author="Minnakaisa Ahonen" w:date="2019-04-10T12:15:00Z">
        <w:r w:rsidR="00317EFE" w:rsidDel="00920E4D">
          <w:rPr>
            <w:rFonts w:cs="Arial"/>
            <w:lang w:val="en-US" w:eastAsia="en-US"/>
          </w:rPr>
          <w:delText>For the first two-year term, half of the members and deputy members shall continue for an additional one-year period t</w:delText>
        </w:r>
      </w:del>
      <w:ins w:id="4" w:author="Minnakaisa Ahonen" w:date="2019-04-10T12:15:00Z">
        <w:r w:rsidR="00920E4D">
          <w:rPr>
            <w:rFonts w:cs="Arial"/>
            <w:lang w:val="en-US" w:eastAsia="en-US"/>
          </w:rPr>
          <w:t>T</w:t>
        </w:r>
      </w:ins>
      <w:r w:rsidR="00317EFE">
        <w:rPr>
          <w:rFonts w:cs="Arial"/>
          <w:lang w:val="en-US" w:eastAsia="en-US"/>
        </w:rPr>
        <w:t>o ensure continuity</w:t>
      </w:r>
      <w:ins w:id="5" w:author="Minnakaisa Ahonen" w:date="2019-04-10T12:16:00Z">
        <w:r w:rsidR="0068086D">
          <w:rPr>
            <w:rFonts w:cs="Arial"/>
            <w:lang w:val="en-US" w:eastAsia="en-US"/>
          </w:rPr>
          <w:t xml:space="preserve"> only</w:t>
        </w:r>
      </w:ins>
      <w:ins w:id="6" w:author="Minnakaisa Ahonen" w:date="2019-04-10T12:15:00Z">
        <w:r w:rsidR="00920E4D">
          <w:rPr>
            <w:rFonts w:cs="Arial"/>
            <w:lang w:val="en-US" w:eastAsia="en-US"/>
          </w:rPr>
          <w:t xml:space="preserve"> one </w:t>
        </w:r>
      </w:ins>
      <w:ins w:id="7" w:author="Minnakaisa Ahonen" w:date="2019-04-10T12:18:00Z">
        <w:r w:rsidR="008161E5">
          <w:rPr>
            <w:rFonts w:cs="Arial"/>
            <w:lang w:val="en-US" w:eastAsia="en-US"/>
          </w:rPr>
          <w:t xml:space="preserve">new </w:t>
        </w:r>
      </w:ins>
      <w:ins w:id="8" w:author="Minnakaisa Ahonen" w:date="2019-04-10T12:15:00Z">
        <w:r w:rsidR="00920E4D">
          <w:rPr>
            <w:rFonts w:cs="Arial"/>
            <w:lang w:val="en-US" w:eastAsia="en-US"/>
          </w:rPr>
          <w:t xml:space="preserve">member and one </w:t>
        </w:r>
      </w:ins>
      <w:ins w:id="9" w:author="Minnakaisa Ahonen" w:date="2019-04-10T12:18:00Z">
        <w:r w:rsidR="008161E5">
          <w:rPr>
            <w:rFonts w:cs="Arial"/>
            <w:lang w:val="en-US" w:eastAsia="en-US"/>
          </w:rPr>
          <w:t xml:space="preserve">new </w:t>
        </w:r>
      </w:ins>
      <w:ins w:id="10" w:author="Minnakaisa Ahonen" w:date="2019-04-10T12:15:00Z">
        <w:r w:rsidR="00920E4D">
          <w:rPr>
            <w:rFonts w:cs="Arial"/>
            <w:lang w:val="en-US" w:eastAsia="en-US"/>
          </w:rPr>
          <w:t>d</w:t>
        </w:r>
      </w:ins>
      <w:ins w:id="11" w:author="Minnakaisa Ahonen" w:date="2019-04-10T12:16:00Z">
        <w:r w:rsidR="00920E4D">
          <w:rPr>
            <w:rFonts w:cs="Arial"/>
            <w:lang w:val="en-US" w:eastAsia="en-US"/>
          </w:rPr>
          <w:t xml:space="preserve">eputy member </w:t>
        </w:r>
        <w:r w:rsidR="0068086D">
          <w:rPr>
            <w:rFonts w:cs="Arial"/>
            <w:lang w:val="en-US" w:eastAsia="en-US"/>
          </w:rPr>
          <w:t xml:space="preserve">per country </w:t>
        </w:r>
      </w:ins>
      <w:ins w:id="12" w:author="Minnakaisa Ahonen" w:date="2019-04-10T12:17:00Z">
        <w:r w:rsidR="002275FE">
          <w:rPr>
            <w:rFonts w:cs="Arial"/>
            <w:lang w:val="en-US" w:eastAsia="en-US"/>
          </w:rPr>
          <w:t xml:space="preserve">will be </w:t>
        </w:r>
        <w:r w:rsidR="008161E5">
          <w:rPr>
            <w:rFonts w:cs="Arial"/>
            <w:lang w:val="en-US" w:eastAsia="en-US"/>
          </w:rPr>
          <w:t>app</w:t>
        </w:r>
      </w:ins>
      <w:ins w:id="13" w:author="Minnakaisa Ahonen" w:date="2019-04-10T12:18:00Z">
        <w:r w:rsidR="008161E5">
          <w:rPr>
            <w:rFonts w:cs="Arial"/>
            <w:lang w:val="en-US" w:eastAsia="en-US"/>
          </w:rPr>
          <w:t>ointed</w:t>
        </w:r>
      </w:ins>
      <w:r w:rsidR="00317EFE">
        <w:rPr>
          <w:rFonts w:cs="Arial"/>
          <w:lang w:val="en-US" w:eastAsia="en-US"/>
        </w:rPr>
        <w:t xml:space="preserve">. The following terms will have a length of two years. </w:t>
      </w:r>
      <w:r>
        <w:rPr>
          <w:rFonts w:cs="Arial"/>
          <w:lang w:val="en-US" w:eastAsia="en-US"/>
        </w:rPr>
        <w:t>If a member is prevented</w:t>
      </w:r>
      <w:r w:rsidRPr="00791660">
        <w:rPr>
          <w:rFonts w:cs="Arial"/>
          <w:lang w:val="en-US" w:eastAsia="en-US"/>
        </w:rPr>
        <w:t xml:space="preserve"> </w:t>
      </w:r>
      <w:r w:rsidR="00D029E2">
        <w:rPr>
          <w:rFonts w:cs="Arial"/>
          <w:lang w:val="en-US" w:eastAsia="en-US"/>
        </w:rPr>
        <w:t xml:space="preserve">from </w:t>
      </w:r>
      <w:r w:rsidRPr="00791660">
        <w:rPr>
          <w:rFonts w:cs="Arial"/>
          <w:lang w:val="en-US" w:eastAsia="en-US"/>
        </w:rPr>
        <w:t>finish</w:t>
      </w:r>
      <w:r w:rsidR="00D029E2">
        <w:rPr>
          <w:rFonts w:cs="Arial"/>
          <w:lang w:val="en-US" w:eastAsia="en-US"/>
        </w:rPr>
        <w:t>ing</w:t>
      </w:r>
      <w:r w:rsidRPr="00791660">
        <w:rPr>
          <w:rFonts w:cs="Arial"/>
          <w:lang w:val="en-US" w:eastAsia="en-US"/>
        </w:rPr>
        <w:t xml:space="preserve"> </w:t>
      </w:r>
      <w:r w:rsidR="00F66460">
        <w:rPr>
          <w:rFonts w:cs="Arial"/>
          <w:lang w:val="en-US" w:eastAsia="en-US"/>
        </w:rPr>
        <w:t>their</w:t>
      </w:r>
      <w:r w:rsidRPr="00791660">
        <w:rPr>
          <w:rFonts w:cs="Arial"/>
          <w:lang w:val="en-US" w:eastAsia="en-US"/>
        </w:rPr>
        <w:t xml:space="preserve"> term, </w:t>
      </w:r>
      <w:r w:rsidR="00127BE2">
        <w:rPr>
          <w:rFonts w:cs="Arial"/>
          <w:lang w:val="en-US" w:eastAsia="en-US"/>
        </w:rPr>
        <w:t>the member</w:t>
      </w:r>
      <w:r w:rsidRPr="00791660">
        <w:rPr>
          <w:rFonts w:cs="Arial"/>
          <w:lang w:val="en-US" w:eastAsia="en-US"/>
        </w:rPr>
        <w:t xml:space="preserve"> must </w:t>
      </w:r>
      <w:r>
        <w:rPr>
          <w:rFonts w:cs="Arial"/>
          <w:lang w:val="en-US" w:eastAsia="en-US"/>
        </w:rPr>
        <w:t>inform</w:t>
      </w:r>
      <w:r w:rsidRPr="00791660">
        <w:rPr>
          <w:rFonts w:cs="Arial"/>
          <w:lang w:val="en-US" w:eastAsia="en-US"/>
        </w:rPr>
        <w:t xml:space="preserve"> the secretary and eSett board will </w:t>
      </w:r>
      <w:r w:rsidR="00492415">
        <w:rPr>
          <w:rFonts w:cs="Arial"/>
          <w:lang w:val="en-US" w:eastAsia="en-US"/>
        </w:rPr>
        <w:t>appoint</w:t>
      </w:r>
      <w:r>
        <w:rPr>
          <w:rFonts w:cs="Arial"/>
          <w:lang w:val="en-US" w:eastAsia="en-US"/>
        </w:rPr>
        <w:t xml:space="preserve"> a new member to </w:t>
      </w:r>
      <w:r w:rsidR="00F66460">
        <w:rPr>
          <w:rFonts w:cs="Arial"/>
          <w:lang w:val="en-US" w:eastAsia="en-US"/>
        </w:rPr>
        <w:t>their</w:t>
      </w:r>
      <w:r>
        <w:rPr>
          <w:rFonts w:cs="Arial"/>
          <w:lang w:val="en-US" w:eastAsia="en-US"/>
        </w:rPr>
        <w:t xml:space="preserve"> place.</w:t>
      </w:r>
    </w:p>
    <w:p w14:paraId="70AEFA25" w14:textId="77777777" w:rsidR="00375333" w:rsidRPr="00375333" w:rsidRDefault="00375333" w:rsidP="00375333">
      <w:pPr>
        <w:pStyle w:val="ListParagraph"/>
        <w:rPr>
          <w:lang w:val="en-US" w:eastAsia="en-US"/>
        </w:rPr>
      </w:pPr>
    </w:p>
    <w:p w14:paraId="03BF4F90" w14:textId="5DED9599" w:rsidR="00375333" w:rsidRPr="00375333" w:rsidRDefault="00317EFE" w:rsidP="006C4F14">
      <w:pPr>
        <w:pStyle w:val="ListParagraph"/>
        <w:numPr>
          <w:ilvl w:val="1"/>
          <w:numId w:val="41"/>
        </w:numPr>
        <w:rPr>
          <w:rFonts w:cs="Arial"/>
          <w:lang w:val="en-US" w:eastAsia="en-US"/>
        </w:rPr>
      </w:pPr>
      <w:r>
        <w:rPr>
          <w:rFonts w:cs="Arial"/>
          <w:lang w:val="en-US" w:eastAsia="en-US"/>
        </w:rPr>
        <w:t>A</w:t>
      </w:r>
      <w:r w:rsidR="00656031">
        <w:rPr>
          <w:rFonts w:cs="Arial"/>
          <w:lang w:val="en-US" w:eastAsia="en-US"/>
        </w:rPr>
        <w:t xml:space="preserve"> deputy member shall participate in the meeting if the member is unable to attend the meeting</w:t>
      </w:r>
      <w:r w:rsidR="00375333" w:rsidRPr="00744F06">
        <w:rPr>
          <w:rFonts w:cs="Arial"/>
          <w:lang w:val="en-US" w:eastAsia="en-US"/>
        </w:rPr>
        <w:t>.</w:t>
      </w:r>
      <w:del w:id="14" w:author="Minnakaisa Ahonen" w:date="2019-04-10T12:17:00Z">
        <w:r w:rsidR="00375333" w:rsidDel="00DC4C4D">
          <w:rPr>
            <w:rFonts w:cs="Arial"/>
            <w:lang w:val="en-US" w:eastAsia="en-US"/>
          </w:rPr>
          <w:delText xml:space="preserve"> </w:delText>
        </w:r>
        <w:r w:rsidR="0011405A" w:rsidDel="00DC4C4D">
          <w:rPr>
            <w:rFonts w:cs="Arial"/>
            <w:lang w:val="en-US" w:eastAsia="en-US"/>
          </w:rPr>
          <w:delText>.</w:delText>
        </w:r>
      </w:del>
      <w:r w:rsidR="0011405A">
        <w:rPr>
          <w:rFonts w:cs="Arial"/>
          <w:lang w:val="en-US" w:eastAsia="en-US"/>
        </w:rPr>
        <w:t xml:space="preserve">  </w:t>
      </w:r>
    </w:p>
    <w:p w14:paraId="5D5BED00" w14:textId="77777777" w:rsidR="00375333" w:rsidRPr="00375333" w:rsidRDefault="00375333" w:rsidP="00375333">
      <w:pPr>
        <w:pStyle w:val="ListParagraph"/>
        <w:rPr>
          <w:lang w:val="en-US" w:eastAsia="en-US"/>
        </w:rPr>
      </w:pPr>
    </w:p>
    <w:p w14:paraId="2AA000DA" w14:textId="25CEBA1F" w:rsidR="00A428E1" w:rsidRDefault="003C7056" w:rsidP="00A428E1">
      <w:pPr>
        <w:pStyle w:val="ListParagraph"/>
        <w:numPr>
          <w:ilvl w:val="1"/>
          <w:numId w:val="41"/>
        </w:numPr>
        <w:rPr>
          <w:rFonts w:cs="Arial"/>
          <w:lang w:val="en-US" w:eastAsia="en-US"/>
        </w:rPr>
      </w:pPr>
      <w:r>
        <w:rPr>
          <w:rFonts w:cs="Arial"/>
          <w:lang w:val="en-US" w:eastAsia="en-US"/>
        </w:rPr>
        <w:t xml:space="preserve">In all Customer Committee work, the members </w:t>
      </w:r>
      <w:r w:rsidR="00375333">
        <w:rPr>
          <w:rFonts w:cs="Arial"/>
          <w:lang w:val="en-US" w:eastAsia="en-US"/>
        </w:rPr>
        <w:t xml:space="preserve">shall </w:t>
      </w:r>
      <w:r w:rsidR="00375333" w:rsidRPr="00E36B37">
        <w:rPr>
          <w:rFonts w:cs="Arial"/>
          <w:lang w:val="en-US" w:eastAsia="en-US"/>
        </w:rPr>
        <w:t xml:space="preserve">represent their </w:t>
      </w:r>
      <w:r w:rsidR="00375333">
        <w:rPr>
          <w:rFonts w:cs="Arial"/>
          <w:lang w:val="en-US" w:eastAsia="en-US"/>
        </w:rPr>
        <w:t xml:space="preserve">corresponding </w:t>
      </w:r>
      <w:r w:rsidR="00375333" w:rsidRPr="00E36B37">
        <w:rPr>
          <w:rFonts w:cs="Arial"/>
          <w:lang w:val="en-US" w:eastAsia="en-US"/>
        </w:rPr>
        <w:t xml:space="preserve">market roles </w:t>
      </w:r>
      <w:r w:rsidR="00A75217">
        <w:rPr>
          <w:rFonts w:cs="Arial"/>
          <w:lang w:val="en-US" w:eastAsia="en-US"/>
        </w:rPr>
        <w:t xml:space="preserve">and </w:t>
      </w:r>
      <w:r w:rsidR="00375333" w:rsidRPr="00E36B37">
        <w:rPr>
          <w:rFonts w:cs="Arial"/>
          <w:lang w:val="en-US" w:eastAsia="en-US"/>
        </w:rPr>
        <w:t>not their own companies</w:t>
      </w:r>
      <w:r>
        <w:rPr>
          <w:rFonts w:cs="Arial"/>
          <w:lang w:val="en-US" w:eastAsia="en-US"/>
        </w:rPr>
        <w:t xml:space="preserve"> </w:t>
      </w:r>
      <w:r w:rsidR="00A75217">
        <w:rPr>
          <w:rFonts w:cs="Arial"/>
          <w:lang w:val="en-US" w:eastAsia="en-US"/>
        </w:rPr>
        <w:t xml:space="preserve">by </w:t>
      </w:r>
      <w:r>
        <w:rPr>
          <w:rFonts w:cs="Arial"/>
          <w:lang w:val="en-US" w:eastAsia="en-US"/>
        </w:rPr>
        <w:t>propo</w:t>
      </w:r>
      <w:r w:rsidR="00A75217">
        <w:rPr>
          <w:rFonts w:cs="Arial"/>
          <w:lang w:val="en-US" w:eastAsia="en-US"/>
        </w:rPr>
        <w:t>sing</w:t>
      </w:r>
      <w:r>
        <w:rPr>
          <w:rFonts w:cs="Arial"/>
          <w:lang w:val="en-US" w:eastAsia="en-US"/>
        </w:rPr>
        <w:t xml:space="preserve"> solutions that improve the market functioning as a whole</w:t>
      </w:r>
      <w:r w:rsidR="00375333" w:rsidRPr="00E36B37">
        <w:rPr>
          <w:rFonts w:cs="Arial"/>
          <w:lang w:val="en-US" w:eastAsia="en-US"/>
        </w:rPr>
        <w:t>.</w:t>
      </w:r>
    </w:p>
    <w:p w14:paraId="574D7B98" w14:textId="77777777" w:rsidR="00A428E1" w:rsidRDefault="00A428E1" w:rsidP="00A428E1">
      <w:pPr>
        <w:pStyle w:val="Heading2"/>
        <w:numPr>
          <w:ilvl w:val="0"/>
          <w:numId w:val="0"/>
        </w:numPr>
      </w:pPr>
    </w:p>
    <w:p w14:paraId="528B4C3C" w14:textId="77777777" w:rsidR="00A428E1" w:rsidRPr="00A428E1" w:rsidRDefault="00A428E1" w:rsidP="00A428E1">
      <w:pPr>
        <w:rPr>
          <w:lang w:val="en-US" w:eastAsia="en-US"/>
        </w:rPr>
      </w:pPr>
    </w:p>
    <w:p w14:paraId="44F887B7" w14:textId="77777777" w:rsidR="0086430B" w:rsidRDefault="0086430B" w:rsidP="00B21670">
      <w:pPr>
        <w:ind w:left="360"/>
        <w:rPr>
          <w:lang w:val="en-US"/>
        </w:rPr>
      </w:pPr>
    </w:p>
    <w:p w14:paraId="0D7B633B" w14:textId="77777777" w:rsidR="0086430B" w:rsidRPr="0086430B" w:rsidRDefault="0086430B" w:rsidP="00B21670">
      <w:pPr>
        <w:rPr>
          <w:lang w:val="en-US" w:eastAsia="en-US"/>
        </w:rPr>
      </w:pPr>
    </w:p>
    <w:p w14:paraId="519A898D" w14:textId="77777777" w:rsidR="00C13F71" w:rsidRDefault="00C13F71" w:rsidP="00B21670">
      <w:pPr>
        <w:ind w:left="1305"/>
        <w:rPr>
          <w:lang w:val="en-US" w:eastAsia="en-US"/>
        </w:rPr>
      </w:pPr>
    </w:p>
    <w:p w14:paraId="309BCC20" w14:textId="77777777" w:rsidR="00C13F71" w:rsidRPr="00C13F71" w:rsidRDefault="00C13F71" w:rsidP="00B21670">
      <w:pPr>
        <w:rPr>
          <w:lang w:val="en-US" w:eastAsia="en-US"/>
        </w:rPr>
      </w:pPr>
    </w:p>
    <w:p w14:paraId="63F2C2A9" w14:textId="77777777" w:rsidR="00C13F71" w:rsidRDefault="00C13F71" w:rsidP="00B21670">
      <w:pPr>
        <w:rPr>
          <w:lang w:val="en-US" w:eastAsia="en-US"/>
        </w:rPr>
      </w:pPr>
    </w:p>
    <w:p w14:paraId="7322C1D5" w14:textId="77777777" w:rsidR="00C13F71" w:rsidRPr="00C13F71" w:rsidRDefault="00C13F71" w:rsidP="00B21670">
      <w:pPr>
        <w:rPr>
          <w:lang w:val="en-US" w:eastAsia="en-US"/>
        </w:rPr>
      </w:pPr>
    </w:p>
    <w:p w14:paraId="1772EC90" w14:textId="77777777" w:rsidR="00C13F71" w:rsidRDefault="00C13F71" w:rsidP="00B21670">
      <w:pPr>
        <w:rPr>
          <w:lang w:val="en-US" w:eastAsia="en-US"/>
        </w:rPr>
      </w:pPr>
    </w:p>
    <w:p w14:paraId="2EE9FE3F" w14:textId="77777777" w:rsidR="00C13F71" w:rsidRPr="00C13F71" w:rsidRDefault="00C13F71" w:rsidP="00B21670">
      <w:pPr>
        <w:rPr>
          <w:lang w:val="en-US" w:eastAsia="en-US"/>
        </w:rPr>
      </w:pPr>
    </w:p>
    <w:p w14:paraId="61CB779F" w14:textId="77777777" w:rsidR="00C13F71" w:rsidRPr="0080374F" w:rsidRDefault="00C13F71" w:rsidP="00B21670">
      <w:pPr>
        <w:rPr>
          <w:lang w:val="en-US"/>
        </w:rPr>
      </w:pPr>
    </w:p>
    <w:sectPr w:rsidR="00C13F71" w:rsidRPr="0080374F" w:rsidSect="009118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701" w:right="1134" w:bottom="1134" w:left="1134" w:header="425" w:footer="3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3F2265" w14:textId="77777777" w:rsidR="00A145B4" w:rsidRDefault="00A145B4">
      <w:r>
        <w:separator/>
      </w:r>
    </w:p>
  </w:endnote>
  <w:endnote w:type="continuationSeparator" w:id="0">
    <w:p w14:paraId="3CD54BC7" w14:textId="77777777" w:rsidR="00A145B4" w:rsidRDefault="00A14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 Rounded Book">
    <w:altName w:val="Times New Roman"/>
    <w:charset w:val="00"/>
    <w:family w:val="auto"/>
    <w:pitch w:val="variable"/>
    <w:sig w:usb0="00000007" w:usb1="0000004A" w:usb2="00000000" w:usb3="00000000" w:csb0="0000019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C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BA3FBA" w14:textId="77777777" w:rsidR="00911879" w:rsidRDefault="00911879" w:rsidP="006667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22B8303" w14:textId="77777777" w:rsidR="00911879" w:rsidRDefault="00911879" w:rsidP="006667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4A762" w14:textId="77777777" w:rsidR="00911879" w:rsidRDefault="00911879" w:rsidP="0066675D">
    <w:pPr>
      <w:pStyle w:val="Footer"/>
      <w:framePr w:wrap="around" w:vAnchor="text" w:hAnchor="margin" w:xAlign="right" w:y="1"/>
      <w:rPr>
        <w:rStyle w:val="PageNumber"/>
      </w:rPr>
    </w:pPr>
  </w:p>
  <w:tbl>
    <w:tblPr>
      <w:tblStyle w:val="TableGrid"/>
      <w:tblpPr w:leftFromText="180" w:rightFromText="180" w:vertAnchor="text" w:horzAnchor="page" w:tblpX="5943" w:tblpY="458"/>
      <w:tblW w:w="521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0A0" w:firstRow="1" w:lastRow="0" w:firstColumn="1" w:lastColumn="0" w:noHBand="0" w:noVBand="0"/>
    </w:tblPr>
    <w:tblGrid>
      <w:gridCol w:w="1809"/>
      <w:gridCol w:w="1701"/>
      <w:gridCol w:w="1701"/>
    </w:tblGrid>
    <w:tr w:rsidR="00911879" w14:paraId="21F69FB2" w14:textId="77777777" w:rsidTr="00990339">
      <w:trPr>
        <w:trHeight w:val="620"/>
      </w:trPr>
      <w:tc>
        <w:tcPr>
          <w:tcW w:w="1809" w:type="dxa"/>
        </w:tcPr>
        <w:p w14:paraId="0BB61D11" w14:textId="77777777" w:rsidR="00911879" w:rsidRPr="00220AC0" w:rsidRDefault="00911879" w:rsidP="0066675D">
          <w:pPr>
            <w:widowControl w:val="0"/>
            <w:autoSpaceDE w:val="0"/>
            <w:autoSpaceDN w:val="0"/>
            <w:adjustRightInd w:val="0"/>
            <w:spacing w:line="288" w:lineRule="auto"/>
            <w:ind w:right="360"/>
            <w:textAlignment w:val="center"/>
            <w:rPr>
              <w:rFonts w:cs="Arial"/>
              <w:color w:val="000000"/>
              <w:sz w:val="12"/>
              <w:szCs w:val="12"/>
            </w:rPr>
          </w:pPr>
          <w:r w:rsidRPr="00220AC0">
            <w:rPr>
              <w:rFonts w:cs="Arial"/>
              <w:color w:val="000000"/>
              <w:sz w:val="12"/>
              <w:szCs w:val="12"/>
            </w:rPr>
            <w:t>eSett Oy</w:t>
          </w:r>
        </w:p>
        <w:p w14:paraId="6485CD12" w14:textId="1CD72F42" w:rsidR="00911879" w:rsidRPr="00220AC0" w:rsidRDefault="00911879" w:rsidP="00990339">
          <w:pPr>
            <w:widowControl w:val="0"/>
            <w:autoSpaceDE w:val="0"/>
            <w:autoSpaceDN w:val="0"/>
            <w:adjustRightInd w:val="0"/>
            <w:spacing w:line="288" w:lineRule="auto"/>
            <w:textAlignment w:val="center"/>
            <w:rPr>
              <w:rFonts w:cs="Arial"/>
              <w:color w:val="000000"/>
              <w:sz w:val="12"/>
              <w:szCs w:val="12"/>
            </w:rPr>
          </w:pPr>
          <w:r w:rsidRPr="00220AC0">
            <w:rPr>
              <w:rFonts w:cs="Arial"/>
              <w:color w:val="000000"/>
              <w:sz w:val="12"/>
              <w:szCs w:val="12"/>
            </w:rPr>
            <w:t>Läkkisepäntie 2</w:t>
          </w:r>
          <w:ins w:id="15" w:author="Minnakaisa Ahonen" w:date="2019-04-10T12:18:00Z">
            <w:r w:rsidR="008161E5">
              <w:rPr>
                <w:rFonts w:cs="Arial"/>
                <w:color w:val="000000"/>
                <w:sz w:val="12"/>
                <w:szCs w:val="12"/>
              </w:rPr>
              <w:t>3</w:t>
            </w:r>
          </w:ins>
          <w:del w:id="16" w:author="Minnakaisa Ahonen" w:date="2019-04-10T12:18:00Z">
            <w:r w:rsidRPr="00220AC0" w:rsidDel="008161E5">
              <w:rPr>
                <w:rFonts w:cs="Arial"/>
                <w:color w:val="000000"/>
                <w:sz w:val="12"/>
                <w:szCs w:val="12"/>
              </w:rPr>
              <w:delText>1</w:delText>
            </w:r>
          </w:del>
        </w:p>
        <w:p w14:paraId="7C1918B5" w14:textId="55F70DB8" w:rsidR="00911879" w:rsidRPr="00220AC0" w:rsidRDefault="00911879" w:rsidP="00990339">
          <w:pPr>
            <w:widowControl w:val="0"/>
            <w:autoSpaceDE w:val="0"/>
            <w:autoSpaceDN w:val="0"/>
            <w:adjustRightInd w:val="0"/>
            <w:spacing w:line="288" w:lineRule="auto"/>
            <w:textAlignment w:val="center"/>
            <w:rPr>
              <w:rFonts w:cs="Arial"/>
              <w:color w:val="000000"/>
              <w:sz w:val="12"/>
              <w:szCs w:val="12"/>
            </w:rPr>
          </w:pPr>
          <w:del w:id="17" w:author="Minnakaisa Ahonen" w:date="2019-04-10T12:18:00Z">
            <w:r w:rsidRPr="00220AC0" w:rsidDel="00FA7CEB">
              <w:rPr>
                <w:rFonts w:cs="Arial"/>
                <w:color w:val="000000"/>
                <w:sz w:val="12"/>
                <w:szCs w:val="12"/>
              </w:rPr>
              <w:delText>FI-00101</w:delText>
            </w:r>
          </w:del>
          <w:ins w:id="18" w:author="Minnakaisa Ahonen" w:date="2019-04-10T12:18:00Z">
            <w:r w:rsidR="00FA7CEB">
              <w:rPr>
                <w:rFonts w:cs="Arial"/>
                <w:color w:val="000000"/>
                <w:sz w:val="12"/>
                <w:szCs w:val="12"/>
              </w:rPr>
              <w:t>00620</w:t>
            </w:r>
          </w:ins>
          <w:r w:rsidRPr="00220AC0">
            <w:rPr>
              <w:rFonts w:cs="Arial"/>
              <w:color w:val="000000"/>
              <w:sz w:val="12"/>
              <w:szCs w:val="12"/>
            </w:rPr>
            <w:t xml:space="preserve"> Helsinki Finland</w:t>
          </w:r>
        </w:p>
      </w:tc>
      <w:tc>
        <w:tcPr>
          <w:tcW w:w="1701" w:type="dxa"/>
        </w:tcPr>
        <w:p w14:paraId="69D5CA8B" w14:textId="063CC069" w:rsidR="00911879" w:rsidRDefault="00911879" w:rsidP="00990339">
          <w:pPr>
            <w:widowControl w:val="0"/>
            <w:autoSpaceDE w:val="0"/>
            <w:autoSpaceDN w:val="0"/>
            <w:adjustRightInd w:val="0"/>
            <w:spacing w:line="288" w:lineRule="auto"/>
            <w:textAlignment w:val="center"/>
            <w:rPr>
              <w:rFonts w:cs="Arial"/>
              <w:color w:val="000000"/>
              <w:spacing w:val="-2"/>
              <w:sz w:val="12"/>
              <w:szCs w:val="12"/>
              <w:lang w:val="en-US"/>
            </w:rPr>
          </w:pPr>
          <w:del w:id="19" w:author="Minnakaisa Ahonen" w:date="2019-04-10T12:18:00Z">
            <w:r w:rsidDel="008161E5">
              <w:rPr>
                <w:rFonts w:cs="Arial"/>
                <w:color w:val="000000"/>
                <w:spacing w:val="-2"/>
                <w:sz w:val="12"/>
                <w:szCs w:val="12"/>
                <w:lang w:val="en-US"/>
              </w:rPr>
              <w:delText>P.O.Box 530</w:delText>
            </w:r>
          </w:del>
        </w:p>
        <w:p w14:paraId="49C81AD3" w14:textId="77777777" w:rsidR="00911879" w:rsidRPr="001F30BA" w:rsidRDefault="00911879" w:rsidP="00990339">
          <w:pPr>
            <w:widowControl w:val="0"/>
            <w:autoSpaceDE w:val="0"/>
            <w:autoSpaceDN w:val="0"/>
            <w:adjustRightInd w:val="0"/>
            <w:spacing w:line="288" w:lineRule="auto"/>
            <w:textAlignment w:val="center"/>
            <w:rPr>
              <w:rFonts w:cs="Arial"/>
              <w:color w:val="000000"/>
              <w:spacing w:val="-2"/>
              <w:sz w:val="12"/>
              <w:szCs w:val="12"/>
              <w:lang w:val="en-US"/>
            </w:rPr>
          </w:pPr>
          <w:r w:rsidRPr="001F30BA">
            <w:rPr>
              <w:rFonts w:cs="Arial"/>
              <w:color w:val="000000"/>
              <w:spacing w:val="-2"/>
              <w:sz w:val="12"/>
              <w:szCs w:val="12"/>
              <w:lang w:val="en-US"/>
            </w:rPr>
            <w:t xml:space="preserve">Tel: </w:t>
          </w:r>
          <w:r w:rsidR="00F06A10">
            <w:rPr>
              <w:rFonts w:cs="Arial"/>
              <w:color w:val="000000"/>
              <w:sz w:val="12"/>
              <w:szCs w:val="12"/>
              <w:lang w:val="en-US"/>
            </w:rPr>
            <w:t>+358 10 5018500</w:t>
          </w:r>
        </w:p>
        <w:p w14:paraId="1CB9F2D0" w14:textId="77777777" w:rsidR="00911879" w:rsidRPr="00EE37D6" w:rsidRDefault="00F06A10" w:rsidP="00EE37D6">
          <w:pPr>
            <w:widowControl w:val="0"/>
            <w:autoSpaceDE w:val="0"/>
            <w:autoSpaceDN w:val="0"/>
            <w:adjustRightInd w:val="0"/>
            <w:spacing w:line="288" w:lineRule="auto"/>
            <w:textAlignment w:val="center"/>
            <w:rPr>
              <w:rFonts w:cs="Arial"/>
              <w:color w:val="000000"/>
              <w:spacing w:val="-2"/>
              <w:sz w:val="12"/>
              <w:szCs w:val="12"/>
              <w:lang w:val="en-US"/>
            </w:rPr>
          </w:pPr>
          <w:r>
            <w:rPr>
              <w:rFonts w:cs="Arial"/>
              <w:color w:val="000000"/>
              <w:spacing w:val="-2"/>
              <w:sz w:val="12"/>
              <w:szCs w:val="12"/>
              <w:lang w:val="en-US"/>
            </w:rPr>
            <w:t>settlement@esett.com</w:t>
          </w:r>
        </w:p>
        <w:p w14:paraId="24A4C718" w14:textId="77777777" w:rsidR="00911879" w:rsidRPr="00543A2A" w:rsidRDefault="00911879" w:rsidP="00543A2A">
          <w:pPr>
            <w:widowControl w:val="0"/>
            <w:autoSpaceDE w:val="0"/>
            <w:autoSpaceDN w:val="0"/>
            <w:adjustRightInd w:val="0"/>
            <w:spacing w:line="288" w:lineRule="auto"/>
            <w:textAlignment w:val="center"/>
            <w:rPr>
              <w:rFonts w:cs="Arial"/>
              <w:color w:val="000000"/>
              <w:spacing w:val="-2"/>
              <w:sz w:val="12"/>
              <w:szCs w:val="12"/>
              <w:lang w:val="en-US"/>
            </w:rPr>
          </w:pPr>
        </w:p>
      </w:tc>
      <w:tc>
        <w:tcPr>
          <w:tcW w:w="1701" w:type="dxa"/>
        </w:tcPr>
        <w:p w14:paraId="607699AA" w14:textId="77777777" w:rsidR="00911879" w:rsidRPr="001F30BA" w:rsidRDefault="00911879" w:rsidP="00990339">
          <w:pPr>
            <w:widowControl w:val="0"/>
            <w:autoSpaceDE w:val="0"/>
            <w:autoSpaceDN w:val="0"/>
            <w:adjustRightInd w:val="0"/>
            <w:spacing w:line="288" w:lineRule="auto"/>
            <w:textAlignment w:val="center"/>
            <w:rPr>
              <w:rFonts w:cs="Arial"/>
              <w:b/>
              <w:color w:val="000000"/>
              <w:spacing w:val="-2"/>
              <w:sz w:val="12"/>
              <w:szCs w:val="12"/>
              <w:lang w:val="en-US"/>
            </w:rPr>
          </w:pPr>
        </w:p>
        <w:p w14:paraId="40F20692" w14:textId="77777777" w:rsidR="00911879" w:rsidRDefault="00911879" w:rsidP="00990339">
          <w:pPr>
            <w:widowControl w:val="0"/>
            <w:autoSpaceDE w:val="0"/>
            <w:autoSpaceDN w:val="0"/>
            <w:adjustRightInd w:val="0"/>
            <w:spacing w:line="288" w:lineRule="auto"/>
            <w:textAlignment w:val="center"/>
            <w:rPr>
              <w:rFonts w:cs="Arial"/>
              <w:b/>
              <w:color w:val="000000"/>
              <w:spacing w:val="-2"/>
              <w:sz w:val="12"/>
              <w:szCs w:val="12"/>
              <w:lang w:val="en-US"/>
            </w:rPr>
          </w:pPr>
        </w:p>
        <w:p w14:paraId="1FF2D387" w14:textId="77777777" w:rsidR="00911879" w:rsidRPr="001F30BA" w:rsidRDefault="00911879" w:rsidP="00990339">
          <w:pPr>
            <w:widowControl w:val="0"/>
            <w:autoSpaceDE w:val="0"/>
            <w:autoSpaceDN w:val="0"/>
            <w:adjustRightInd w:val="0"/>
            <w:spacing w:line="288" w:lineRule="auto"/>
            <w:textAlignment w:val="center"/>
            <w:rPr>
              <w:rFonts w:cs="Arial"/>
              <w:b/>
              <w:color w:val="000000"/>
              <w:spacing w:val="-2"/>
              <w:sz w:val="12"/>
              <w:szCs w:val="12"/>
              <w:lang w:val="en-US"/>
            </w:rPr>
          </w:pPr>
          <w:r w:rsidRPr="001F30BA">
            <w:rPr>
              <w:rFonts w:cs="Arial"/>
              <w:b/>
              <w:color w:val="000000"/>
              <w:spacing w:val="-2"/>
              <w:sz w:val="12"/>
              <w:szCs w:val="12"/>
              <w:lang w:val="en-US"/>
            </w:rPr>
            <w:t>www. esett.com</w:t>
          </w:r>
        </w:p>
        <w:p w14:paraId="41A99645" w14:textId="77777777" w:rsidR="00911879" w:rsidRPr="001F30BA" w:rsidRDefault="00911879" w:rsidP="00990339">
          <w:pPr>
            <w:tabs>
              <w:tab w:val="left" w:pos="567"/>
              <w:tab w:val="left" w:pos="2552"/>
              <w:tab w:val="left" w:pos="4536"/>
              <w:tab w:val="left" w:pos="8080"/>
            </w:tabs>
            <w:rPr>
              <w:rFonts w:cs="Arial"/>
              <w:sz w:val="12"/>
              <w:szCs w:val="12"/>
            </w:rPr>
          </w:pPr>
        </w:p>
      </w:tc>
    </w:tr>
  </w:tbl>
  <w:p w14:paraId="0D594636" w14:textId="77777777" w:rsidR="00911879" w:rsidRDefault="00911879"/>
  <w:p w14:paraId="34E7313A" w14:textId="77777777" w:rsidR="00911879" w:rsidRPr="00873AC3" w:rsidRDefault="00911879" w:rsidP="003D478E">
    <w:pPr>
      <w:tabs>
        <w:tab w:val="left" w:pos="567"/>
        <w:tab w:val="left" w:pos="2552"/>
        <w:tab w:val="left" w:pos="4536"/>
        <w:tab w:val="left" w:pos="8080"/>
      </w:tabs>
      <w:ind w:right="-567"/>
      <w:rPr>
        <w:rFonts w:cs="Arial"/>
        <w:sz w:val="16"/>
        <w:szCs w:val="16"/>
      </w:rPr>
    </w:pPr>
    <w:r w:rsidRPr="00990339">
      <w:rPr>
        <w:noProof/>
      </w:rPr>
      <w:drawing>
        <wp:inline distT="0" distB="0" distL="0" distR="0" wp14:anchorId="101A3D8D" wp14:editId="59B7FF0C">
          <wp:extent cx="1651423" cy="438606"/>
          <wp:effectExtent l="0" t="0" r="0" b="0"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2680" cy="4389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584CF9" w14:textId="77777777" w:rsidR="00911879" w:rsidRDefault="00911879" w:rsidP="00E91639">
    <w:pPr>
      <w:tabs>
        <w:tab w:val="left" w:pos="567"/>
        <w:tab w:val="left" w:pos="2552"/>
        <w:tab w:val="left" w:pos="4536"/>
        <w:tab w:val="left" w:pos="8080"/>
      </w:tabs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ab/>
      <w:t xml:space="preserve">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697B8" w14:textId="77777777" w:rsidR="008161E5" w:rsidRDefault="008161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E4DE67" w14:textId="77777777" w:rsidR="00A145B4" w:rsidRDefault="00A145B4">
      <w:r>
        <w:separator/>
      </w:r>
    </w:p>
  </w:footnote>
  <w:footnote w:type="continuationSeparator" w:id="0">
    <w:p w14:paraId="46A5A7CD" w14:textId="77777777" w:rsidR="00A145B4" w:rsidRDefault="00A145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EA63A8" w14:textId="77777777" w:rsidR="00911879" w:rsidRDefault="00911879" w:rsidP="00836D6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4FE0E48" w14:textId="77777777" w:rsidR="00911879" w:rsidRDefault="00911879" w:rsidP="00C130F6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1D9C4" w14:textId="6C690B61" w:rsidR="00911879" w:rsidRDefault="00911879" w:rsidP="00836D68">
    <w:pPr>
      <w:pStyle w:val="Header"/>
      <w:framePr w:wrap="around" w:vAnchor="text" w:hAnchor="page" w:x="10635" w:y="20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0065A">
      <w:rPr>
        <w:rStyle w:val="PageNumber"/>
        <w:noProof/>
      </w:rPr>
      <w:t>2</w:t>
    </w:r>
    <w:r>
      <w:rPr>
        <w:rStyle w:val="PageNumber"/>
      </w:rPr>
      <w:fldChar w:fldCharType="end"/>
    </w:r>
  </w:p>
  <w:p w14:paraId="5F1BD924" w14:textId="77777777" w:rsidR="00911879" w:rsidRPr="00873AC3" w:rsidRDefault="00911879" w:rsidP="00C130F6">
    <w:pPr>
      <w:ind w:right="360"/>
      <w:rPr>
        <w:rFonts w:cs="Arial"/>
      </w:rPr>
    </w:pPr>
  </w:p>
  <w:tbl>
    <w:tblPr>
      <w:tblStyle w:val="TableGrid"/>
      <w:tblpPr w:leftFromText="180" w:rightFromText="180" w:vertAnchor="text" w:horzAnchor="page" w:tblpX="1110" w:tblpY="-10"/>
      <w:tblW w:w="113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812"/>
      <w:gridCol w:w="675"/>
      <w:gridCol w:w="1418"/>
      <w:gridCol w:w="1451"/>
      <w:gridCol w:w="533"/>
      <w:gridCol w:w="1451"/>
    </w:tblGrid>
    <w:tr w:rsidR="00911879" w:rsidRPr="0066675D" w14:paraId="4BFFAB2D" w14:textId="77777777" w:rsidTr="00EA008C">
      <w:trPr>
        <w:gridAfter w:val="1"/>
        <w:wAfter w:w="1451" w:type="dxa"/>
      </w:trPr>
      <w:tc>
        <w:tcPr>
          <w:tcW w:w="6487" w:type="dxa"/>
          <w:gridSpan w:val="2"/>
        </w:tcPr>
        <w:p w14:paraId="4A6628F9" w14:textId="77777777" w:rsidR="00911879" w:rsidRDefault="00911879" w:rsidP="003B38DA">
          <w:pPr>
            <w:rPr>
              <w:rFonts w:cs="Arial"/>
            </w:rPr>
          </w:pPr>
        </w:p>
      </w:tc>
      <w:tc>
        <w:tcPr>
          <w:tcW w:w="1418" w:type="dxa"/>
        </w:tcPr>
        <w:p w14:paraId="4C3EBA17" w14:textId="77777777" w:rsidR="00911879" w:rsidRPr="0066675D" w:rsidRDefault="00911879" w:rsidP="003B38DA">
          <w:pPr>
            <w:ind w:right="-48"/>
            <w:rPr>
              <w:rFonts w:cs="Arial"/>
              <w:b/>
            </w:rPr>
          </w:pPr>
          <w:r>
            <w:rPr>
              <w:rFonts w:cs="Arial"/>
              <w:b/>
              <w:sz w:val="20"/>
            </w:rPr>
            <w:t>Memo</w:t>
          </w:r>
        </w:p>
      </w:tc>
      <w:tc>
        <w:tcPr>
          <w:tcW w:w="1984" w:type="dxa"/>
          <w:gridSpan w:val="2"/>
        </w:tcPr>
        <w:p w14:paraId="1D75D1D5" w14:textId="77777777" w:rsidR="00911879" w:rsidRPr="0066675D" w:rsidRDefault="00911879" w:rsidP="003B38DA">
          <w:pPr>
            <w:jc w:val="right"/>
            <w:rPr>
              <w:rFonts w:cs="Arial"/>
              <w:sz w:val="20"/>
            </w:rPr>
          </w:pPr>
        </w:p>
      </w:tc>
    </w:tr>
    <w:tr w:rsidR="00911879" w14:paraId="40BA41BB" w14:textId="77777777" w:rsidTr="00EA008C">
      <w:trPr>
        <w:gridAfter w:val="1"/>
        <w:wAfter w:w="1451" w:type="dxa"/>
      </w:trPr>
      <w:tc>
        <w:tcPr>
          <w:tcW w:w="6487" w:type="dxa"/>
          <w:gridSpan w:val="2"/>
        </w:tcPr>
        <w:p w14:paraId="2A56AC2D" w14:textId="77777777" w:rsidR="00911879" w:rsidRDefault="00911879" w:rsidP="003B38DA">
          <w:pPr>
            <w:rPr>
              <w:rFonts w:cs="Arial"/>
            </w:rPr>
          </w:pPr>
        </w:p>
      </w:tc>
      <w:tc>
        <w:tcPr>
          <w:tcW w:w="1418" w:type="dxa"/>
        </w:tcPr>
        <w:p w14:paraId="5A17F11E" w14:textId="13F2D949" w:rsidR="00911879" w:rsidRDefault="00911879" w:rsidP="003B38DA">
          <w:pPr>
            <w:rPr>
              <w:rFonts w:cs="Arial"/>
            </w:rPr>
          </w:pPr>
        </w:p>
      </w:tc>
      <w:tc>
        <w:tcPr>
          <w:tcW w:w="1984" w:type="dxa"/>
          <w:gridSpan w:val="2"/>
        </w:tcPr>
        <w:p w14:paraId="638A03A2" w14:textId="77777777" w:rsidR="00911879" w:rsidRDefault="00911879" w:rsidP="003B38DA">
          <w:pPr>
            <w:jc w:val="right"/>
            <w:rPr>
              <w:rFonts w:cs="Arial"/>
            </w:rPr>
          </w:pPr>
        </w:p>
      </w:tc>
    </w:tr>
    <w:tr w:rsidR="00911879" w:rsidRPr="00F2746C" w14:paraId="4394B8A6" w14:textId="77777777" w:rsidTr="00EA008C">
      <w:tc>
        <w:tcPr>
          <w:tcW w:w="5812" w:type="dxa"/>
        </w:tcPr>
        <w:p w14:paraId="447881A5" w14:textId="77777777" w:rsidR="00911879" w:rsidRDefault="00911879" w:rsidP="003B38DA">
          <w:pPr>
            <w:rPr>
              <w:rFonts w:cs="Arial"/>
            </w:rPr>
          </w:pPr>
        </w:p>
      </w:tc>
      <w:tc>
        <w:tcPr>
          <w:tcW w:w="3544" w:type="dxa"/>
          <w:gridSpan w:val="3"/>
        </w:tcPr>
        <w:p w14:paraId="5E126132" w14:textId="21442F42" w:rsidR="00911879" w:rsidRPr="00F2746C" w:rsidRDefault="00F2746C" w:rsidP="003B38DA">
          <w:pPr>
            <w:rPr>
              <w:rFonts w:cs="Arial"/>
              <w:lang w:val="en-GB"/>
            </w:rPr>
          </w:pPr>
          <w:r w:rsidRPr="00F2746C">
            <w:rPr>
              <w:rFonts w:cs="Arial"/>
              <w:lang w:val="en-GB"/>
            </w:rPr>
            <w:t xml:space="preserve">Draft for Customer </w:t>
          </w:r>
          <w:r w:rsidR="00EA008C" w:rsidRPr="00F2746C">
            <w:rPr>
              <w:rFonts w:cs="Arial"/>
              <w:lang w:val="en-GB"/>
            </w:rPr>
            <w:t>Committee’s</w:t>
          </w:r>
          <w:r w:rsidRPr="00F2746C">
            <w:rPr>
              <w:rFonts w:cs="Arial"/>
              <w:lang w:val="en-GB"/>
            </w:rPr>
            <w:t xml:space="preserve"> c</w:t>
          </w:r>
          <w:r>
            <w:rPr>
              <w:rFonts w:cs="Arial"/>
              <w:lang w:val="en-GB"/>
            </w:rPr>
            <w:t xml:space="preserve">omments </w:t>
          </w:r>
        </w:p>
      </w:tc>
      <w:tc>
        <w:tcPr>
          <w:tcW w:w="1984" w:type="dxa"/>
          <w:gridSpan w:val="2"/>
        </w:tcPr>
        <w:p w14:paraId="0227953B" w14:textId="77777777" w:rsidR="00911879" w:rsidRPr="00F2746C" w:rsidRDefault="00911879" w:rsidP="007C7B7F">
          <w:pPr>
            <w:jc w:val="right"/>
            <w:rPr>
              <w:rFonts w:cs="Arial"/>
              <w:sz w:val="20"/>
              <w:lang w:val="en-GB"/>
            </w:rPr>
          </w:pPr>
        </w:p>
      </w:tc>
    </w:tr>
    <w:tr w:rsidR="00911879" w14:paraId="0CBF6816" w14:textId="77777777" w:rsidTr="00EA008C">
      <w:trPr>
        <w:gridAfter w:val="1"/>
        <w:wAfter w:w="1451" w:type="dxa"/>
        <w:trHeight w:val="70"/>
      </w:trPr>
      <w:tc>
        <w:tcPr>
          <w:tcW w:w="6487" w:type="dxa"/>
          <w:gridSpan w:val="2"/>
        </w:tcPr>
        <w:p w14:paraId="3B7C8555" w14:textId="77777777" w:rsidR="00911879" w:rsidRPr="0066675D" w:rsidRDefault="009B01BF" w:rsidP="003B38DA">
          <w:pPr>
            <w:rPr>
              <w:rFonts w:cs="Arial"/>
              <w:sz w:val="20"/>
            </w:rPr>
          </w:pPr>
          <w:r>
            <w:rPr>
              <w:rFonts w:cs="Arial"/>
              <w:sz w:val="20"/>
            </w:rPr>
            <w:t xml:space="preserve">eSett / </w:t>
          </w:r>
          <w:r w:rsidR="00B23C34">
            <w:rPr>
              <w:rFonts w:cs="Arial"/>
              <w:sz w:val="20"/>
            </w:rPr>
            <w:t>Minnakaisa Ahonen</w:t>
          </w:r>
        </w:p>
      </w:tc>
      <w:tc>
        <w:tcPr>
          <w:tcW w:w="1418" w:type="dxa"/>
        </w:tcPr>
        <w:p w14:paraId="3313F43B" w14:textId="3EE9651F" w:rsidR="00911879" w:rsidRPr="007C7B7F" w:rsidRDefault="00F2746C" w:rsidP="00D56F5A">
          <w:pPr>
            <w:rPr>
              <w:rFonts w:cs="Arial"/>
              <w:sz w:val="20"/>
            </w:rPr>
          </w:pPr>
          <w:r>
            <w:rPr>
              <w:rFonts w:cs="Arial"/>
            </w:rPr>
            <w:t>10</w:t>
          </w:r>
          <w:r w:rsidR="007E0FA7">
            <w:rPr>
              <w:rFonts w:cs="Arial"/>
            </w:rPr>
            <w:t>.</w:t>
          </w:r>
          <w:r>
            <w:rPr>
              <w:rFonts w:cs="Arial"/>
            </w:rPr>
            <w:t>4</w:t>
          </w:r>
          <w:r w:rsidR="007E0FA7">
            <w:rPr>
              <w:rFonts w:cs="Arial"/>
            </w:rPr>
            <w:t>.201</w:t>
          </w:r>
          <w:r w:rsidR="00EA008C">
            <w:rPr>
              <w:rFonts w:cs="Arial"/>
            </w:rPr>
            <w:t>9</w:t>
          </w:r>
        </w:p>
      </w:tc>
      <w:tc>
        <w:tcPr>
          <w:tcW w:w="1984" w:type="dxa"/>
          <w:gridSpan w:val="2"/>
        </w:tcPr>
        <w:p w14:paraId="1F8D59EC" w14:textId="0034DE2C" w:rsidR="00911879" w:rsidRDefault="00911879" w:rsidP="003B38DA">
          <w:pPr>
            <w:jc w:val="right"/>
            <w:rPr>
              <w:rFonts w:cs="Arial"/>
            </w:rPr>
          </w:pPr>
        </w:p>
      </w:tc>
    </w:tr>
  </w:tbl>
  <w:p w14:paraId="2608D40F" w14:textId="77777777" w:rsidR="00911879" w:rsidRPr="00873AC3" w:rsidRDefault="00911879" w:rsidP="00E91639">
    <w:pPr>
      <w:rPr>
        <w:rFonts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334A8" w14:textId="77777777" w:rsidR="008161E5" w:rsidRDefault="008161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60AEF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41CC79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025652FA"/>
    <w:multiLevelType w:val="multilevel"/>
    <w:tmpl w:val="177411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2A17B20"/>
    <w:multiLevelType w:val="hybridMultilevel"/>
    <w:tmpl w:val="7C32EFE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F86A1D"/>
    <w:multiLevelType w:val="multilevel"/>
    <w:tmpl w:val="EF3A44DC"/>
    <w:lvl w:ilvl="0">
      <w:start w:val="1"/>
      <w:numFmt w:val="bullet"/>
      <w:pStyle w:val="Bulletlevel1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2">
      <w:start w:val="1"/>
      <w:numFmt w:val="bullet"/>
      <w:pStyle w:val="Bulletlevel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5B215E"/>
    <w:multiLevelType w:val="multilevel"/>
    <w:tmpl w:val="5010CD24"/>
    <w:lvl w:ilvl="0">
      <w:start w:val="1"/>
      <w:numFmt w:val="decimal"/>
      <w:pStyle w:val="Appendix"/>
      <w:lvlText w:val="Appendix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0C3502D7"/>
    <w:multiLevelType w:val="hybridMultilevel"/>
    <w:tmpl w:val="26DACD9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F6111"/>
    <w:multiLevelType w:val="multilevel"/>
    <w:tmpl w:val="A4E44EA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D85478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FD91EE5"/>
    <w:multiLevelType w:val="hybridMultilevel"/>
    <w:tmpl w:val="DC1801E0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832730"/>
    <w:multiLevelType w:val="multilevel"/>
    <w:tmpl w:val="FA66A19E"/>
    <w:lvl w:ilvl="0">
      <w:start w:val="1"/>
      <w:numFmt w:val="decimal"/>
      <w:pStyle w:val="TOCHeading"/>
      <w:lvlText w:val="%1"/>
      <w:lvlJc w:val="left"/>
      <w:pPr>
        <w:ind w:left="447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DE75102"/>
    <w:multiLevelType w:val="multilevel"/>
    <w:tmpl w:val="330264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09D61BC"/>
    <w:multiLevelType w:val="hybridMultilevel"/>
    <w:tmpl w:val="60446D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9C4A4B"/>
    <w:multiLevelType w:val="hybridMultilevel"/>
    <w:tmpl w:val="AE82231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92B7D"/>
    <w:multiLevelType w:val="hybridMultilevel"/>
    <w:tmpl w:val="2CEA5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37071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43A0712"/>
    <w:multiLevelType w:val="multilevel"/>
    <w:tmpl w:val="177411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D1E1218"/>
    <w:multiLevelType w:val="multilevel"/>
    <w:tmpl w:val="ACD4B21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2FDC516C"/>
    <w:multiLevelType w:val="hybridMultilevel"/>
    <w:tmpl w:val="B552B5E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EB28F3"/>
    <w:multiLevelType w:val="multilevel"/>
    <w:tmpl w:val="2E4802C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D397CE1"/>
    <w:multiLevelType w:val="hybridMultilevel"/>
    <w:tmpl w:val="4910491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D33538"/>
    <w:multiLevelType w:val="hybridMultilevel"/>
    <w:tmpl w:val="AB5A18D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3C46E2"/>
    <w:multiLevelType w:val="multilevel"/>
    <w:tmpl w:val="377CE578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15F7F91"/>
    <w:multiLevelType w:val="hybridMultilevel"/>
    <w:tmpl w:val="84C61A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8D7163"/>
    <w:multiLevelType w:val="multilevel"/>
    <w:tmpl w:val="35985F1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Bulletlevel2"/>
      <w:lvlText w:val="−"/>
      <w:lvlJc w:val="left"/>
      <w:pPr>
        <w:ind w:left="1440" w:hanging="360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7A3330"/>
    <w:multiLevelType w:val="hybridMultilevel"/>
    <w:tmpl w:val="D78A8BA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9033AA"/>
    <w:multiLevelType w:val="hybridMultilevel"/>
    <w:tmpl w:val="315CDF3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D46E84"/>
    <w:multiLevelType w:val="hybridMultilevel"/>
    <w:tmpl w:val="341C8E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A4683C"/>
    <w:multiLevelType w:val="hybridMultilevel"/>
    <w:tmpl w:val="118C9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A7D3C"/>
    <w:multiLevelType w:val="multilevel"/>
    <w:tmpl w:val="B3E00B7A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06826BB"/>
    <w:multiLevelType w:val="hybridMultilevel"/>
    <w:tmpl w:val="47F4D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EB053D"/>
    <w:multiLevelType w:val="hybridMultilevel"/>
    <w:tmpl w:val="3E582BB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4732B4"/>
    <w:multiLevelType w:val="hybridMultilevel"/>
    <w:tmpl w:val="5452390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54270A"/>
    <w:multiLevelType w:val="multilevel"/>
    <w:tmpl w:val="B7DCE078"/>
    <w:lvl w:ilvl="0">
      <w:start w:val="1"/>
      <w:numFmt w:val="decimal"/>
      <w:pStyle w:val="Numberedlistlevel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Numberedlistlevel2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2C3526"/>
    <w:multiLevelType w:val="multilevel"/>
    <w:tmpl w:val="71EE1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0"/>
  </w:num>
  <w:num w:numId="2">
    <w:abstractNumId w:val="20"/>
  </w:num>
  <w:num w:numId="3">
    <w:abstractNumId w:val="31"/>
  </w:num>
  <w:num w:numId="4">
    <w:abstractNumId w:val="4"/>
  </w:num>
  <w:num w:numId="5">
    <w:abstractNumId w:val="24"/>
  </w:num>
  <w:num w:numId="6">
    <w:abstractNumId w:val="9"/>
  </w:num>
  <w:num w:numId="7">
    <w:abstractNumId w:val="33"/>
  </w:num>
  <w:num w:numId="8">
    <w:abstractNumId w:val="34"/>
  </w:num>
  <w:num w:numId="9">
    <w:abstractNumId w:val="11"/>
  </w:num>
  <w:num w:numId="10">
    <w:abstractNumId w:val="33"/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21"/>
  </w:num>
  <w:num w:numId="14">
    <w:abstractNumId w:val="18"/>
  </w:num>
  <w:num w:numId="15">
    <w:abstractNumId w:val="6"/>
  </w:num>
  <w:num w:numId="16">
    <w:abstractNumId w:val="26"/>
  </w:num>
  <w:num w:numId="17">
    <w:abstractNumId w:val="25"/>
  </w:num>
  <w:num w:numId="18">
    <w:abstractNumId w:val="3"/>
  </w:num>
  <w:num w:numId="19">
    <w:abstractNumId w:val="5"/>
  </w:num>
  <w:num w:numId="20">
    <w:abstractNumId w:val="33"/>
  </w:num>
  <w:num w:numId="21">
    <w:abstractNumId w:val="19"/>
  </w:num>
  <w:num w:numId="22">
    <w:abstractNumId w:val="33"/>
  </w:num>
  <w:num w:numId="23">
    <w:abstractNumId w:val="7"/>
  </w:num>
  <w:num w:numId="24">
    <w:abstractNumId w:val="1"/>
  </w:num>
  <w:num w:numId="25">
    <w:abstractNumId w:val="0"/>
  </w:num>
  <w:num w:numId="26">
    <w:abstractNumId w:val="14"/>
  </w:num>
  <w:num w:numId="27">
    <w:abstractNumId w:val="28"/>
  </w:num>
  <w:num w:numId="28">
    <w:abstractNumId w:val="32"/>
  </w:num>
  <w:num w:numId="29">
    <w:abstractNumId w:val="19"/>
    <w:lvlOverride w:ilvl="0">
      <w:startOverride w:val="2"/>
    </w:lvlOverride>
    <w:lvlOverride w:ilvl="1">
      <w:startOverride w:val="1"/>
    </w:lvlOverride>
  </w:num>
  <w:num w:numId="30">
    <w:abstractNumId w:val="19"/>
    <w:lvlOverride w:ilvl="0">
      <w:startOverride w:val="2"/>
    </w:lvlOverride>
    <w:lvlOverride w:ilvl="1">
      <w:startOverride w:val="1"/>
    </w:lvlOverride>
  </w:num>
  <w:num w:numId="31">
    <w:abstractNumId w:val="27"/>
  </w:num>
  <w:num w:numId="32">
    <w:abstractNumId w:val="12"/>
  </w:num>
  <w:num w:numId="33">
    <w:abstractNumId w:val="23"/>
  </w:num>
  <w:num w:numId="34">
    <w:abstractNumId w:val="8"/>
  </w:num>
  <w:num w:numId="35">
    <w:abstractNumId w:val="22"/>
  </w:num>
  <w:num w:numId="36">
    <w:abstractNumId w:val="15"/>
  </w:num>
  <w:num w:numId="37">
    <w:abstractNumId w:val="16"/>
  </w:num>
  <w:num w:numId="38">
    <w:abstractNumId w:val="17"/>
  </w:num>
  <w:num w:numId="39">
    <w:abstractNumId w:val="30"/>
  </w:num>
  <w:num w:numId="40">
    <w:abstractNumId w:val="2"/>
  </w:num>
  <w:num w:numId="41">
    <w:abstractNumId w:val="29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nnakaisa Ahonen">
    <w15:presenceInfo w15:providerId="AD" w15:userId="S-1-12-1-528597714-1206239697-401437369-33641693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SpellingErrors/>
  <w:hideGrammaticalErrors/>
  <w:attachedTemplate r:id="rId1"/>
  <w:trackRevisions/>
  <w:defaultTabStop w:val="1304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F0B"/>
    <w:rsid w:val="00003324"/>
    <w:rsid w:val="000063CB"/>
    <w:rsid w:val="00010556"/>
    <w:rsid w:val="00011DAD"/>
    <w:rsid w:val="0002068F"/>
    <w:rsid w:val="00053249"/>
    <w:rsid w:val="000552B4"/>
    <w:rsid w:val="0007690F"/>
    <w:rsid w:val="00077596"/>
    <w:rsid w:val="000908F1"/>
    <w:rsid w:val="0009706E"/>
    <w:rsid w:val="000A5DF2"/>
    <w:rsid w:val="000B10DA"/>
    <w:rsid w:val="000B1BD7"/>
    <w:rsid w:val="000B3460"/>
    <w:rsid w:val="000B5444"/>
    <w:rsid w:val="000C2F32"/>
    <w:rsid w:val="000C3047"/>
    <w:rsid w:val="000D1137"/>
    <w:rsid w:val="000D210A"/>
    <w:rsid w:val="000F0942"/>
    <w:rsid w:val="000F7E8C"/>
    <w:rsid w:val="0010098D"/>
    <w:rsid w:val="00112C86"/>
    <w:rsid w:val="00113266"/>
    <w:rsid w:val="0011405A"/>
    <w:rsid w:val="001148E3"/>
    <w:rsid w:val="00117302"/>
    <w:rsid w:val="00123044"/>
    <w:rsid w:val="00127BE2"/>
    <w:rsid w:val="001330C7"/>
    <w:rsid w:val="00133435"/>
    <w:rsid w:val="00134480"/>
    <w:rsid w:val="00135398"/>
    <w:rsid w:val="00135817"/>
    <w:rsid w:val="00136B65"/>
    <w:rsid w:val="001456F4"/>
    <w:rsid w:val="001506F6"/>
    <w:rsid w:val="00155379"/>
    <w:rsid w:val="0016203F"/>
    <w:rsid w:val="00165DF0"/>
    <w:rsid w:val="0017311B"/>
    <w:rsid w:val="00174DC6"/>
    <w:rsid w:val="001B2889"/>
    <w:rsid w:val="001B46F0"/>
    <w:rsid w:val="001B48B2"/>
    <w:rsid w:val="001D02B4"/>
    <w:rsid w:val="001D15E4"/>
    <w:rsid w:val="001D7712"/>
    <w:rsid w:val="001D7C68"/>
    <w:rsid w:val="001D7D40"/>
    <w:rsid w:val="001E1FAC"/>
    <w:rsid w:val="001E2BFA"/>
    <w:rsid w:val="001F30BA"/>
    <w:rsid w:val="001F4B6D"/>
    <w:rsid w:val="001F7064"/>
    <w:rsid w:val="00200F3C"/>
    <w:rsid w:val="002013E6"/>
    <w:rsid w:val="00207639"/>
    <w:rsid w:val="00213FA6"/>
    <w:rsid w:val="00220AC0"/>
    <w:rsid w:val="002275FE"/>
    <w:rsid w:val="0023738A"/>
    <w:rsid w:val="00240153"/>
    <w:rsid w:val="00244E0F"/>
    <w:rsid w:val="00254054"/>
    <w:rsid w:val="002562A9"/>
    <w:rsid w:val="00262BE6"/>
    <w:rsid w:val="00275345"/>
    <w:rsid w:val="0027625B"/>
    <w:rsid w:val="00280432"/>
    <w:rsid w:val="00287DBF"/>
    <w:rsid w:val="00293BF0"/>
    <w:rsid w:val="00295185"/>
    <w:rsid w:val="002972E2"/>
    <w:rsid w:val="002A04F7"/>
    <w:rsid w:val="002A189A"/>
    <w:rsid w:val="002A3591"/>
    <w:rsid w:val="002A4BEA"/>
    <w:rsid w:val="002B1F6C"/>
    <w:rsid w:val="002B2B3E"/>
    <w:rsid w:val="002C1DCA"/>
    <w:rsid w:val="002C2810"/>
    <w:rsid w:val="002D24A8"/>
    <w:rsid w:val="002D4215"/>
    <w:rsid w:val="002E1FDD"/>
    <w:rsid w:val="002E3064"/>
    <w:rsid w:val="002F7C30"/>
    <w:rsid w:val="00300CDE"/>
    <w:rsid w:val="00304737"/>
    <w:rsid w:val="00306999"/>
    <w:rsid w:val="0030726B"/>
    <w:rsid w:val="00312DF7"/>
    <w:rsid w:val="00317EFE"/>
    <w:rsid w:val="00327B6F"/>
    <w:rsid w:val="00333B65"/>
    <w:rsid w:val="00335BAE"/>
    <w:rsid w:val="003407E1"/>
    <w:rsid w:val="00345472"/>
    <w:rsid w:val="00346F6F"/>
    <w:rsid w:val="00350C29"/>
    <w:rsid w:val="00351669"/>
    <w:rsid w:val="00354FE0"/>
    <w:rsid w:val="00360D42"/>
    <w:rsid w:val="0037287B"/>
    <w:rsid w:val="00375333"/>
    <w:rsid w:val="003878E4"/>
    <w:rsid w:val="003964AC"/>
    <w:rsid w:val="003A5C32"/>
    <w:rsid w:val="003B02C2"/>
    <w:rsid w:val="003B264A"/>
    <w:rsid w:val="003B38DA"/>
    <w:rsid w:val="003B3A6C"/>
    <w:rsid w:val="003C34AE"/>
    <w:rsid w:val="003C7056"/>
    <w:rsid w:val="003C7779"/>
    <w:rsid w:val="003D158C"/>
    <w:rsid w:val="003D1FC9"/>
    <w:rsid w:val="003D458F"/>
    <w:rsid w:val="003D478E"/>
    <w:rsid w:val="003D7EEB"/>
    <w:rsid w:val="003E6194"/>
    <w:rsid w:val="003F68B3"/>
    <w:rsid w:val="004046AB"/>
    <w:rsid w:val="00407E72"/>
    <w:rsid w:val="00414AB5"/>
    <w:rsid w:val="004159F9"/>
    <w:rsid w:val="0041629D"/>
    <w:rsid w:val="00417B80"/>
    <w:rsid w:val="0043378D"/>
    <w:rsid w:val="00433CAC"/>
    <w:rsid w:val="00437AAC"/>
    <w:rsid w:val="0044181F"/>
    <w:rsid w:val="00451186"/>
    <w:rsid w:val="00452BEA"/>
    <w:rsid w:val="00453CAC"/>
    <w:rsid w:val="00456ED8"/>
    <w:rsid w:val="00457D2A"/>
    <w:rsid w:val="00460593"/>
    <w:rsid w:val="00462E09"/>
    <w:rsid w:val="004656A9"/>
    <w:rsid w:val="00467A18"/>
    <w:rsid w:val="0047084D"/>
    <w:rsid w:val="004729A7"/>
    <w:rsid w:val="00473AEE"/>
    <w:rsid w:val="00483864"/>
    <w:rsid w:val="0049224D"/>
    <w:rsid w:val="00492415"/>
    <w:rsid w:val="00493011"/>
    <w:rsid w:val="0049588E"/>
    <w:rsid w:val="004A5E95"/>
    <w:rsid w:val="004A65CE"/>
    <w:rsid w:val="004A75AB"/>
    <w:rsid w:val="004B0BE5"/>
    <w:rsid w:val="004B2B5D"/>
    <w:rsid w:val="004B5A45"/>
    <w:rsid w:val="004C1DAE"/>
    <w:rsid w:val="004C1E84"/>
    <w:rsid w:val="004D236F"/>
    <w:rsid w:val="004E1039"/>
    <w:rsid w:val="00500117"/>
    <w:rsid w:val="00502087"/>
    <w:rsid w:val="00505101"/>
    <w:rsid w:val="005060B2"/>
    <w:rsid w:val="0050722F"/>
    <w:rsid w:val="0051038D"/>
    <w:rsid w:val="005160C8"/>
    <w:rsid w:val="00516B94"/>
    <w:rsid w:val="00516E8A"/>
    <w:rsid w:val="00524405"/>
    <w:rsid w:val="00530128"/>
    <w:rsid w:val="005421CF"/>
    <w:rsid w:val="00543A2A"/>
    <w:rsid w:val="00545029"/>
    <w:rsid w:val="00545469"/>
    <w:rsid w:val="00545C58"/>
    <w:rsid w:val="00547B1C"/>
    <w:rsid w:val="00553C49"/>
    <w:rsid w:val="005672CF"/>
    <w:rsid w:val="005B0DFA"/>
    <w:rsid w:val="005B27ED"/>
    <w:rsid w:val="005B7C6E"/>
    <w:rsid w:val="005C1FE4"/>
    <w:rsid w:val="005C5DD7"/>
    <w:rsid w:val="005E25D3"/>
    <w:rsid w:val="005E7246"/>
    <w:rsid w:val="00607342"/>
    <w:rsid w:val="006110EB"/>
    <w:rsid w:val="006230D7"/>
    <w:rsid w:val="00630BA4"/>
    <w:rsid w:val="00632300"/>
    <w:rsid w:val="00645259"/>
    <w:rsid w:val="006502A3"/>
    <w:rsid w:val="00656031"/>
    <w:rsid w:val="006607B2"/>
    <w:rsid w:val="00661607"/>
    <w:rsid w:val="0066675D"/>
    <w:rsid w:val="006753E8"/>
    <w:rsid w:val="00677175"/>
    <w:rsid w:val="0068086D"/>
    <w:rsid w:val="0068450E"/>
    <w:rsid w:val="006845DD"/>
    <w:rsid w:val="00690CEA"/>
    <w:rsid w:val="006925CA"/>
    <w:rsid w:val="006B7B86"/>
    <w:rsid w:val="006C4F14"/>
    <w:rsid w:val="006E022C"/>
    <w:rsid w:val="006F653D"/>
    <w:rsid w:val="00702275"/>
    <w:rsid w:val="007052EF"/>
    <w:rsid w:val="0071212E"/>
    <w:rsid w:val="00721FE5"/>
    <w:rsid w:val="00730A7F"/>
    <w:rsid w:val="007347BF"/>
    <w:rsid w:val="00742ABC"/>
    <w:rsid w:val="00747495"/>
    <w:rsid w:val="007474B6"/>
    <w:rsid w:val="0075282A"/>
    <w:rsid w:val="00753C03"/>
    <w:rsid w:val="00755975"/>
    <w:rsid w:val="00761C21"/>
    <w:rsid w:val="00767D39"/>
    <w:rsid w:val="007769F8"/>
    <w:rsid w:val="00782578"/>
    <w:rsid w:val="00784D8F"/>
    <w:rsid w:val="00794710"/>
    <w:rsid w:val="00795A5F"/>
    <w:rsid w:val="007A0583"/>
    <w:rsid w:val="007A7E2D"/>
    <w:rsid w:val="007C05C0"/>
    <w:rsid w:val="007C7B7F"/>
    <w:rsid w:val="007D0B91"/>
    <w:rsid w:val="007D7D81"/>
    <w:rsid w:val="007E0FA7"/>
    <w:rsid w:val="007E17A9"/>
    <w:rsid w:val="007E250B"/>
    <w:rsid w:val="007E3B3D"/>
    <w:rsid w:val="007E3BFB"/>
    <w:rsid w:val="007E7DB8"/>
    <w:rsid w:val="007F1EF0"/>
    <w:rsid w:val="007F4497"/>
    <w:rsid w:val="00800E84"/>
    <w:rsid w:val="0080374F"/>
    <w:rsid w:val="00804548"/>
    <w:rsid w:val="008050AB"/>
    <w:rsid w:val="008069BF"/>
    <w:rsid w:val="008075C9"/>
    <w:rsid w:val="008161E5"/>
    <w:rsid w:val="00821200"/>
    <w:rsid w:val="00823461"/>
    <w:rsid w:val="00835A30"/>
    <w:rsid w:val="0083695F"/>
    <w:rsid w:val="00836D68"/>
    <w:rsid w:val="00837884"/>
    <w:rsid w:val="008450CF"/>
    <w:rsid w:val="0085193F"/>
    <w:rsid w:val="00851961"/>
    <w:rsid w:val="00853B0E"/>
    <w:rsid w:val="00863869"/>
    <w:rsid w:val="0086430B"/>
    <w:rsid w:val="00873AC3"/>
    <w:rsid w:val="00880ADE"/>
    <w:rsid w:val="00890B7C"/>
    <w:rsid w:val="00895637"/>
    <w:rsid w:val="00895B6B"/>
    <w:rsid w:val="00895DA5"/>
    <w:rsid w:val="00897169"/>
    <w:rsid w:val="008A383A"/>
    <w:rsid w:val="008A4229"/>
    <w:rsid w:val="008B1261"/>
    <w:rsid w:val="008D0974"/>
    <w:rsid w:val="008D28F4"/>
    <w:rsid w:val="008D4888"/>
    <w:rsid w:val="008E13D7"/>
    <w:rsid w:val="008F0792"/>
    <w:rsid w:val="0090065A"/>
    <w:rsid w:val="00905C47"/>
    <w:rsid w:val="00911879"/>
    <w:rsid w:val="00920E4D"/>
    <w:rsid w:val="009326DD"/>
    <w:rsid w:val="0093541C"/>
    <w:rsid w:val="009403E7"/>
    <w:rsid w:val="009425AB"/>
    <w:rsid w:val="009434AF"/>
    <w:rsid w:val="00971611"/>
    <w:rsid w:val="00990339"/>
    <w:rsid w:val="009922C3"/>
    <w:rsid w:val="009956A5"/>
    <w:rsid w:val="009A2F45"/>
    <w:rsid w:val="009A326F"/>
    <w:rsid w:val="009A4872"/>
    <w:rsid w:val="009B01BF"/>
    <w:rsid w:val="009D31C1"/>
    <w:rsid w:val="009D4E91"/>
    <w:rsid w:val="009E23B3"/>
    <w:rsid w:val="009E4BCB"/>
    <w:rsid w:val="009F0594"/>
    <w:rsid w:val="00A071A3"/>
    <w:rsid w:val="00A10F57"/>
    <w:rsid w:val="00A13FD9"/>
    <w:rsid w:val="00A145B4"/>
    <w:rsid w:val="00A17B51"/>
    <w:rsid w:val="00A22441"/>
    <w:rsid w:val="00A24D4C"/>
    <w:rsid w:val="00A275AB"/>
    <w:rsid w:val="00A32EBD"/>
    <w:rsid w:val="00A34686"/>
    <w:rsid w:val="00A37319"/>
    <w:rsid w:val="00A428E1"/>
    <w:rsid w:val="00A505CD"/>
    <w:rsid w:val="00A5093A"/>
    <w:rsid w:val="00A55A2A"/>
    <w:rsid w:val="00A675EE"/>
    <w:rsid w:val="00A75217"/>
    <w:rsid w:val="00AB12BA"/>
    <w:rsid w:val="00AB4981"/>
    <w:rsid w:val="00AB56F1"/>
    <w:rsid w:val="00AC24D5"/>
    <w:rsid w:val="00AD3886"/>
    <w:rsid w:val="00AE7A6D"/>
    <w:rsid w:val="00AF3968"/>
    <w:rsid w:val="00AF5211"/>
    <w:rsid w:val="00B0498B"/>
    <w:rsid w:val="00B21670"/>
    <w:rsid w:val="00B21DBE"/>
    <w:rsid w:val="00B21E62"/>
    <w:rsid w:val="00B23C34"/>
    <w:rsid w:val="00B27DC4"/>
    <w:rsid w:val="00B30499"/>
    <w:rsid w:val="00B31038"/>
    <w:rsid w:val="00B36FEF"/>
    <w:rsid w:val="00B448C4"/>
    <w:rsid w:val="00B60628"/>
    <w:rsid w:val="00B936B2"/>
    <w:rsid w:val="00B941AC"/>
    <w:rsid w:val="00B96FBA"/>
    <w:rsid w:val="00BA6EA3"/>
    <w:rsid w:val="00BC0372"/>
    <w:rsid w:val="00BD4B41"/>
    <w:rsid w:val="00BD7B40"/>
    <w:rsid w:val="00BE0EF1"/>
    <w:rsid w:val="00BE6586"/>
    <w:rsid w:val="00C0193B"/>
    <w:rsid w:val="00C01BE8"/>
    <w:rsid w:val="00C044C1"/>
    <w:rsid w:val="00C130F6"/>
    <w:rsid w:val="00C13712"/>
    <w:rsid w:val="00C13F71"/>
    <w:rsid w:val="00C21FA2"/>
    <w:rsid w:val="00C230B0"/>
    <w:rsid w:val="00C31C2A"/>
    <w:rsid w:val="00C34B33"/>
    <w:rsid w:val="00C41BAE"/>
    <w:rsid w:val="00C51C6A"/>
    <w:rsid w:val="00C526C3"/>
    <w:rsid w:val="00C538DB"/>
    <w:rsid w:val="00C546EA"/>
    <w:rsid w:val="00C57569"/>
    <w:rsid w:val="00C63117"/>
    <w:rsid w:val="00C8456C"/>
    <w:rsid w:val="00C85813"/>
    <w:rsid w:val="00CA338B"/>
    <w:rsid w:val="00CB12AD"/>
    <w:rsid w:val="00CC35AA"/>
    <w:rsid w:val="00CD11BC"/>
    <w:rsid w:val="00CD39AA"/>
    <w:rsid w:val="00CF39A2"/>
    <w:rsid w:val="00CF3A35"/>
    <w:rsid w:val="00D00991"/>
    <w:rsid w:val="00D029E2"/>
    <w:rsid w:val="00D21F41"/>
    <w:rsid w:val="00D30F0B"/>
    <w:rsid w:val="00D36686"/>
    <w:rsid w:val="00D36C60"/>
    <w:rsid w:val="00D457C3"/>
    <w:rsid w:val="00D4682E"/>
    <w:rsid w:val="00D50F16"/>
    <w:rsid w:val="00D51B44"/>
    <w:rsid w:val="00D54B83"/>
    <w:rsid w:val="00D56836"/>
    <w:rsid w:val="00D56948"/>
    <w:rsid w:val="00D56F5A"/>
    <w:rsid w:val="00D63AA5"/>
    <w:rsid w:val="00D66290"/>
    <w:rsid w:val="00D72DA4"/>
    <w:rsid w:val="00D739EE"/>
    <w:rsid w:val="00D87A0F"/>
    <w:rsid w:val="00D966F8"/>
    <w:rsid w:val="00D97D8E"/>
    <w:rsid w:val="00DA6822"/>
    <w:rsid w:val="00DB74EC"/>
    <w:rsid w:val="00DC0565"/>
    <w:rsid w:val="00DC4AE6"/>
    <w:rsid w:val="00DC4C4D"/>
    <w:rsid w:val="00DD5DB7"/>
    <w:rsid w:val="00DE6D6E"/>
    <w:rsid w:val="00DF740D"/>
    <w:rsid w:val="00E00ABB"/>
    <w:rsid w:val="00E135C9"/>
    <w:rsid w:val="00E17F35"/>
    <w:rsid w:val="00E22530"/>
    <w:rsid w:val="00E22E9A"/>
    <w:rsid w:val="00E24BC1"/>
    <w:rsid w:val="00E32948"/>
    <w:rsid w:val="00E4245C"/>
    <w:rsid w:val="00E43AFF"/>
    <w:rsid w:val="00E50E8B"/>
    <w:rsid w:val="00E54C56"/>
    <w:rsid w:val="00E56FA3"/>
    <w:rsid w:val="00E609DB"/>
    <w:rsid w:val="00E73571"/>
    <w:rsid w:val="00E7430D"/>
    <w:rsid w:val="00E756ED"/>
    <w:rsid w:val="00E91639"/>
    <w:rsid w:val="00E94889"/>
    <w:rsid w:val="00EA008C"/>
    <w:rsid w:val="00EA179D"/>
    <w:rsid w:val="00EA4250"/>
    <w:rsid w:val="00EE04B4"/>
    <w:rsid w:val="00EE37D6"/>
    <w:rsid w:val="00EF34A0"/>
    <w:rsid w:val="00F06A10"/>
    <w:rsid w:val="00F209AB"/>
    <w:rsid w:val="00F2637B"/>
    <w:rsid w:val="00F2746C"/>
    <w:rsid w:val="00F33046"/>
    <w:rsid w:val="00F422C6"/>
    <w:rsid w:val="00F42D6F"/>
    <w:rsid w:val="00F43C0A"/>
    <w:rsid w:val="00F5097A"/>
    <w:rsid w:val="00F54395"/>
    <w:rsid w:val="00F66460"/>
    <w:rsid w:val="00F740AD"/>
    <w:rsid w:val="00F75777"/>
    <w:rsid w:val="00F818A5"/>
    <w:rsid w:val="00F8314E"/>
    <w:rsid w:val="00F87E97"/>
    <w:rsid w:val="00F932AB"/>
    <w:rsid w:val="00F96B49"/>
    <w:rsid w:val="00F97E89"/>
    <w:rsid w:val="00FA04FC"/>
    <w:rsid w:val="00FA30EA"/>
    <w:rsid w:val="00FA7CEB"/>
    <w:rsid w:val="00FB1EF5"/>
    <w:rsid w:val="00FE0D1B"/>
    <w:rsid w:val="00FF71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6185773"/>
  <w15:docId w15:val="{D7636672-1359-45EA-A7F6-D0D2960AB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otham Rounded Book" w:eastAsia="Times New Roman" w:hAnsi="Gotham Rounded Book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F30BA"/>
    <w:rPr>
      <w:rFonts w:ascii="Arial" w:hAnsi="Arial"/>
    </w:rPr>
  </w:style>
  <w:style w:type="paragraph" w:styleId="Heading1">
    <w:name w:val="heading 1"/>
    <w:basedOn w:val="Normal"/>
    <w:next w:val="Normal"/>
    <w:qFormat/>
    <w:rsid w:val="007A7E2D"/>
    <w:pPr>
      <w:keepNext/>
      <w:numPr>
        <w:numId w:val="21"/>
      </w:numPr>
      <w:pBdr>
        <w:bottom w:val="single" w:sz="4" w:space="1" w:color="7F7F7F"/>
      </w:pBdr>
      <w:spacing w:before="480" w:after="480"/>
      <w:outlineLvl w:val="0"/>
    </w:pPr>
    <w:rPr>
      <w:noProof/>
      <w:color w:val="257BB1"/>
      <w:spacing w:val="20"/>
      <w:sz w:val="40"/>
      <w:szCs w:val="36"/>
      <w:lang w:val="en-US" w:eastAsia="en-US"/>
    </w:rPr>
  </w:style>
  <w:style w:type="paragraph" w:styleId="Heading2">
    <w:name w:val="heading 2"/>
    <w:basedOn w:val="Normal"/>
    <w:next w:val="Normal"/>
    <w:autoRedefine/>
    <w:qFormat/>
    <w:rsid w:val="00D21F41"/>
    <w:pPr>
      <w:keepNext/>
      <w:numPr>
        <w:numId w:val="41"/>
      </w:numPr>
      <w:tabs>
        <w:tab w:val="left" w:pos="1418"/>
      </w:tabs>
      <w:spacing w:before="240" w:after="120" w:line="276" w:lineRule="auto"/>
      <w:outlineLvl w:val="1"/>
    </w:pPr>
    <w:rPr>
      <w:rFonts w:cs="Arial"/>
      <w:b/>
      <w:color w:val="000000" w:themeColor="text1"/>
      <w:sz w:val="28"/>
      <w:szCs w:val="26"/>
      <w:lang w:val="en-US" w:eastAsia="en-US"/>
    </w:rPr>
  </w:style>
  <w:style w:type="paragraph" w:styleId="Heading3">
    <w:name w:val="heading 3"/>
    <w:basedOn w:val="Normal"/>
    <w:next w:val="Normal"/>
    <w:qFormat/>
    <w:rsid w:val="00E22E9A"/>
    <w:pPr>
      <w:keepNext/>
      <w:numPr>
        <w:ilvl w:val="2"/>
        <w:numId w:val="21"/>
      </w:numPr>
      <w:tabs>
        <w:tab w:val="left" w:pos="9781"/>
      </w:tabs>
      <w:spacing w:before="120" w:after="120" w:line="360" w:lineRule="auto"/>
      <w:ind w:right="-425"/>
      <w:outlineLvl w:val="2"/>
    </w:pPr>
    <w:rPr>
      <w:b/>
      <w:bCs/>
      <w:noProof/>
      <w:sz w:val="28"/>
      <w:lang w:val="en-U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794710"/>
    <w:pPr>
      <w:keepNext/>
      <w:keepLines/>
      <w:numPr>
        <w:ilvl w:val="3"/>
        <w:numId w:val="2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E2D5F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55A2A"/>
    <w:pPr>
      <w:keepNext/>
      <w:keepLines/>
      <w:numPr>
        <w:ilvl w:val="4"/>
        <w:numId w:val="21"/>
      </w:numPr>
      <w:spacing w:before="40"/>
      <w:outlineLvl w:val="4"/>
    </w:pPr>
    <w:rPr>
      <w:rFonts w:asciiTheme="majorHAnsi" w:eastAsiaTheme="majorEastAsia" w:hAnsiTheme="majorHAnsi" w:cstheme="majorBidi"/>
      <w:color w:val="3E2D5F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55A2A"/>
    <w:pPr>
      <w:keepNext/>
      <w:keepLines/>
      <w:numPr>
        <w:ilvl w:val="5"/>
        <w:numId w:val="21"/>
      </w:numPr>
      <w:spacing w:before="40"/>
      <w:outlineLvl w:val="5"/>
    </w:pPr>
    <w:rPr>
      <w:rFonts w:asciiTheme="majorHAnsi" w:eastAsiaTheme="majorEastAsia" w:hAnsiTheme="majorHAnsi" w:cstheme="majorBidi"/>
      <w:color w:val="291E3F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55A2A"/>
    <w:pPr>
      <w:keepNext/>
      <w:keepLines/>
      <w:numPr>
        <w:ilvl w:val="6"/>
        <w:numId w:val="2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91E3F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55A2A"/>
    <w:pPr>
      <w:keepNext/>
      <w:keepLines/>
      <w:numPr>
        <w:ilvl w:val="7"/>
        <w:numId w:val="2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55A2A"/>
    <w:pPr>
      <w:keepNext/>
      <w:keepLines/>
      <w:numPr>
        <w:ilvl w:val="8"/>
        <w:numId w:val="2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00EDD"/>
    <w:pPr>
      <w:tabs>
        <w:tab w:val="center" w:pos="4819"/>
        <w:tab w:val="right" w:pos="9638"/>
      </w:tabs>
    </w:pPr>
  </w:style>
  <w:style w:type="character" w:styleId="Hyperlink">
    <w:name w:val="Hyperlink"/>
    <w:basedOn w:val="DefaultParagraphFont"/>
    <w:rsid w:val="00BA6EA3"/>
    <w:rPr>
      <w:rFonts w:ascii="Calibri" w:hAnsi="Calibri"/>
      <w:color w:val="0000FF"/>
      <w:sz w:val="24"/>
      <w:u w:val="single"/>
    </w:rPr>
  </w:style>
  <w:style w:type="character" w:styleId="FollowedHyperlink">
    <w:name w:val="FollowedHyperlink"/>
    <w:basedOn w:val="DefaultParagraphFont"/>
    <w:rsid w:val="00C00EDD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BA6EA3"/>
    <w:rPr>
      <w:rFonts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A6EA3"/>
    <w:rPr>
      <w:rFonts w:ascii="Calibri" w:hAnsi="Calibri" w:cs="Lucida Grande"/>
      <w:sz w:val="18"/>
      <w:szCs w:val="18"/>
    </w:rPr>
  </w:style>
  <w:style w:type="table" w:styleId="TableGrid">
    <w:name w:val="Table Grid"/>
    <w:basedOn w:val="TableNormal"/>
    <w:rsid w:val="00BA6EA3"/>
    <w:rPr>
      <w:rFonts w:ascii="Calibri" w:hAnsi="Calibri"/>
      <w:sz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3D478E"/>
    <w:pPr>
      <w:keepLines/>
      <w:numPr>
        <w:numId w:val="1"/>
      </w:numPr>
      <w:ind w:left="426" w:hanging="426"/>
      <w:outlineLvl w:val="9"/>
    </w:pPr>
    <w:rPr>
      <w:rFonts w:asciiTheme="majorHAnsi" w:eastAsiaTheme="majorEastAsia" w:hAnsiTheme="majorHAnsi" w:cstheme="majorBidi"/>
      <w:color w:val="3E2D5F" w:themeColor="accent1" w:themeShade="BF"/>
      <w:szCs w:val="28"/>
    </w:rPr>
  </w:style>
  <w:style w:type="paragraph" w:styleId="TOC1">
    <w:name w:val="toc 1"/>
    <w:basedOn w:val="Normal"/>
    <w:next w:val="Normal"/>
    <w:link w:val="TOC1Char"/>
    <w:autoRedefine/>
    <w:uiPriority w:val="39"/>
    <w:rsid w:val="00880ADE"/>
    <w:pPr>
      <w:tabs>
        <w:tab w:val="left" w:pos="709"/>
        <w:tab w:val="right" w:pos="9923"/>
      </w:tabs>
      <w:spacing w:before="120" w:after="120"/>
    </w:pPr>
    <w:rPr>
      <w:b/>
      <w:noProof/>
      <w:color w:val="000000" w:themeColor="text1"/>
      <w:sz w:val="24"/>
      <w:szCs w:val="24"/>
      <w:lang w:val="en-US"/>
    </w:rPr>
  </w:style>
  <w:style w:type="paragraph" w:styleId="TOC2">
    <w:name w:val="toc 2"/>
    <w:basedOn w:val="Normal"/>
    <w:next w:val="Normal"/>
    <w:autoRedefine/>
    <w:uiPriority w:val="39"/>
    <w:rsid w:val="00880ADE"/>
    <w:pPr>
      <w:tabs>
        <w:tab w:val="left" w:pos="709"/>
        <w:tab w:val="right" w:pos="9923"/>
      </w:tabs>
      <w:spacing w:before="80" w:after="80"/>
    </w:pPr>
    <w:rPr>
      <w:rFonts w:asciiTheme="minorHAnsi" w:hAnsiTheme="minorHAnsi"/>
      <w:noProof/>
      <w:sz w:val="24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rsid w:val="00880ADE"/>
    <w:pPr>
      <w:tabs>
        <w:tab w:val="left" w:pos="709"/>
        <w:tab w:val="right" w:pos="9923"/>
      </w:tabs>
      <w:spacing w:before="60" w:after="60"/>
    </w:pPr>
    <w:rPr>
      <w:rFonts w:asciiTheme="minorHAnsi" w:hAnsiTheme="minorHAnsi"/>
      <w:i/>
      <w:noProof/>
      <w:sz w:val="22"/>
      <w:szCs w:val="22"/>
      <w:lang w:val="en-US"/>
    </w:rPr>
  </w:style>
  <w:style w:type="paragraph" w:styleId="TOC4">
    <w:name w:val="toc 4"/>
    <w:basedOn w:val="Normal"/>
    <w:next w:val="Normal"/>
    <w:autoRedefine/>
    <w:rsid w:val="00BA6EA3"/>
    <w:pPr>
      <w:pBdr>
        <w:between w:val="double" w:sz="6" w:space="0" w:color="auto"/>
      </w:pBdr>
      <w:ind w:left="3912"/>
    </w:pPr>
    <w:rPr>
      <w:rFonts w:asciiTheme="minorHAnsi" w:hAnsiTheme="minorHAnsi"/>
    </w:rPr>
  </w:style>
  <w:style w:type="paragraph" w:styleId="TOC5">
    <w:name w:val="toc 5"/>
    <w:basedOn w:val="Normal"/>
    <w:next w:val="Normal"/>
    <w:autoRedefine/>
    <w:rsid w:val="003D478E"/>
    <w:pPr>
      <w:pBdr>
        <w:between w:val="double" w:sz="6" w:space="0" w:color="auto"/>
      </w:pBdr>
      <w:ind w:left="600"/>
    </w:pPr>
    <w:rPr>
      <w:rFonts w:asciiTheme="minorHAnsi" w:hAnsiTheme="minorHAnsi"/>
    </w:rPr>
  </w:style>
  <w:style w:type="paragraph" w:styleId="TOC6">
    <w:name w:val="toc 6"/>
    <w:basedOn w:val="Normal"/>
    <w:next w:val="Normal"/>
    <w:autoRedefine/>
    <w:rsid w:val="003D478E"/>
    <w:pPr>
      <w:pBdr>
        <w:between w:val="double" w:sz="6" w:space="0" w:color="auto"/>
      </w:pBdr>
      <w:ind w:left="800"/>
    </w:pPr>
    <w:rPr>
      <w:rFonts w:asciiTheme="minorHAnsi" w:hAnsiTheme="minorHAnsi"/>
    </w:rPr>
  </w:style>
  <w:style w:type="paragraph" w:styleId="TOC7">
    <w:name w:val="toc 7"/>
    <w:basedOn w:val="Normal"/>
    <w:next w:val="Normal"/>
    <w:autoRedefine/>
    <w:rsid w:val="003D478E"/>
    <w:pPr>
      <w:pBdr>
        <w:between w:val="double" w:sz="6" w:space="0" w:color="auto"/>
      </w:pBdr>
      <w:ind w:left="1000"/>
    </w:pPr>
    <w:rPr>
      <w:rFonts w:asciiTheme="minorHAnsi" w:hAnsiTheme="minorHAnsi"/>
    </w:rPr>
  </w:style>
  <w:style w:type="paragraph" w:styleId="TOC8">
    <w:name w:val="toc 8"/>
    <w:basedOn w:val="Normal"/>
    <w:next w:val="Normal"/>
    <w:autoRedefine/>
    <w:rsid w:val="003D478E"/>
    <w:pPr>
      <w:pBdr>
        <w:between w:val="double" w:sz="6" w:space="0" w:color="auto"/>
      </w:pBdr>
      <w:ind w:left="1200"/>
    </w:pPr>
    <w:rPr>
      <w:rFonts w:asciiTheme="minorHAnsi" w:hAnsiTheme="minorHAnsi"/>
    </w:rPr>
  </w:style>
  <w:style w:type="paragraph" w:styleId="TOC9">
    <w:name w:val="toc 9"/>
    <w:basedOn w:val="Normal"/>
    <w:next w:val="Normal"/>
    <w:autoRedefine/>
    <w:rsid w:val="003D478E"/>
    <w:pPr>
      <w:pBdr>
        <w:between w:val="double" w:sz="6" w:space="0" w:color="auto"/>
      </w:pBdr>
      <w:ind w:left="1400"/>
    </w:pPr>
    <w:rPr>
      <w:rFonts w:asciiTheme="minorHAnsi" w:hAnsiTheme="minorHAnsi"/>
    </w:rPr>
  </w:style>
  <w:style w:type="paragraph" w:styleId="BodyText">
    <w:name w:val="Body Text"/>
    <w:basedOn w:val="Normal"/>
    <w:link w:val="BodyTextChar"/>
    <w:rsid w:val="00BA6EA3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A6EA3"/>
  </w:style>
  <w:style w:type="character" w:styleId="Strong">
    <w:name w:val="Strong"/>
    <w:qFormat/>
    <w:rsid w:val="00545469"/>
    <w:rPr>
      <w:b/>
      <w:sz w:val="24"/>
      <w:szCs w:val="24"/>
    </w:rPr>
  </w:style>
  <w:style w:type="paragraph" w:styleId="Header">
    <w:name w:val="header"/>
    <w:basedOn w:val="Normal"/>
    <w:link w:val="HeaderChar"/>
    <w:uiPriority w:val="99"/>
    <w:rsid w:val="005454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5469"/>
    <w:rPr>
      <w:rFonts w:ascii="Calibri" w:hAnsi="Calibri"/>
    </w:rPr>
  </w:style>
  <w:style w:type="character" w:customStyle="1" w:styleId="FooterChar">
    <w:name w:val="Footer Char"/>
    <w:basedOn w:val="DefaultParagraphFont"/>
    <w:link w:val="Footer"/>
    <w:uiPriority w:val="99"/>
    <w:rsid w:val="00414AB5"/>
    <w:rPr>
      <w:rFonts w:ascii="Calibri" w:hAnsi="Calibri"/>
    </w:rPr>
  </w:style>
  <w:style w:type="paragraph" w:customStyle="1" w:styleId="BasicParagraph">
    <w:name w:val="[Basic Paragraph]"/>
    <w:basedOn w:val="Normal"/>
    <w:uiPriority w:val="99"/>
    <w:rsid w:val="00414A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eastAsiaTheme="minorHAnsi" w:hAnsi="Times-Roman" w:cs="Times-Roman"/>
      <w:color w:val="000000"/>
      <w:sz w:val="24"/>
      <w:szCs w:val="24"/>
      <w:lang w:val="en-US" w:eastAsia="en-US"/>
    </w:rPr>
  </w:style>
  <w:style w:type="paragraph" w:styleId="NoSpacing">
    <w:name w:val="No Spacing"/>
    <w:link w:val="NoSpacingChar"/>
    <w:qFormat/>
    <w:rsid w:val="000A5DF2"/>
    <w:rPr>
      <w:rFonts w:ascii="Arial" w:hAnsi="Arial"/>
    </w:rPr>
  </w:style>
  <w:style w:type="character" w:styleId="PageNumber">
    <w:name w:val="page number"/>
    <w:basedOn w:val="DefaultParagraphFont"/>
    <w:rsid w:val="0066675D"/>
  </w:style>
  <w:style w:type="paragraph" w:styleId="ListParagraph">
    <w:name w:val="List Paragraph"/>
    <w:basedOn w:val="Normal"/>
    <w:link w:val="ListParagraphChar"/>
    <w:uiPriority w:val="34"/>
    <w:rsid w:val="00FA04FC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880ADE"/>
    <w:pPr>
      <w:spacing w:before="480" w:after="48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880A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leGridLight1">
    <w:name w:val="Table Grid Light1"/>
    <w:basedOn w:val="TableNormal"/>
    <w:rsid w:val="007769F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GridTable1Light1">
    <w:name w:val="Grid Table 1 Light1"/>
    <w:basedOn w:val="TableNormal"/>
    <w:rsid w:val="007769F8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aption">
    <w:name w:val="caption"/>
    <w:basedOn w:val="Normal"/>
    <w:next w:val="Normal"/>
    <w:unhideWhenUsed/>
    <w:qFormat/>
    <w:rsid w:val="00EE04B4"/>
    <w:pPr>
      <w:spacing w:after="200"/>
    </w:pPr>
    <w:rPr>
      <w:i/>
      <w:iCs/>
      <w:color w:val="3F4D8D" w:themeColor="text2"/>
      <w:sz w:val="18"/>
      <w:szCs w:val="18"/>
    </w:rPr>
  </w:style>
  <w:style w:type="paragraph" w:customStyle="1" w:styleId="Bulletlevel1">
    <w:name w:val="Bullet level 1"/>
    <w:basedOn w:val="ListParagraph"/>
    <w:link w:val="Bulletlevel1Char"/>
    <w:qFormat/>
    <w:rsid w:val="00794710"/>
    <w:pPr>
      <w:numPr>
        <w:numId w:val="4"/>
      </w:numPr>
    </w:pPr>
    <w:rPr>
      <w:lang w:val="en-US" w:eastAsia="en-US"/>
    </w:rPr>
  </w:style>
  <w:style w:type="paragraph" w:customStyle="1" w:styleId="Bulletlevel2">
    <w:name w:val="Bullet level 2"/>
    <w:basedOn w:val="ListParagraph"/>
    <w:link w:val="Bulletlevel2Char"/>
    <w:qFormat/>
    <w:rsid w:val="00335BAE"/>
    <w:pPr>
      <w:numPr>
        <w:ilvl w:val="1"/>
        <w:numId w:val="5"/>
      </w:numPr>
      <w:spacing w:before="60" w:after="60"/>
      <w:ind w:left="1434" w:hanging="357"/>
      <w:contextualSpacing w:val="0"/>
    </w:pPr>
    <w:rPr>
      <w:lang w:val="en-US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794710"/>
    <w:rPr>
      <w:rFonts w:ascii="Arial" w:hAnsi="Arial"/>
    </w:rPr>
  </w:style>
  <w:style w:type="character" w:customStyle="1" w:styleId="Bulletlevel1Char">
    <w:name w:val="Bullet level 1 Char"/>
    <w:basedOn w:val="ListParagraphChar"/>
    <w:link w:val="Bulletlevel1"/>
    <w:rsid w:val="00794710"/>
    <w:rPr>
      <w:rFonts w:ascii="Arial" w:hAnsi="Arial"/>
      <w:lang w:val="en-US" w:eastAsia="en-US"/>
    </w:rPr>
  </w:style>
  <w:style w:type="paragraph" w:customStyle="1" w:styleId="Bulletlevel3">
    <w:name w:val="Bullet level 3"/>
    <w:basedOn w:val="ListParagraph"/>
    <w:link w:val="Bulletlevel3Char"/>
    <w:qFormat/>
    <w:rsid w:val="00794710"/>
    <w:pPr>
      <w:numPr>
        <w:ilvl w:val="2"/>
        <w:numId w:val="4"/>
      </w:numPr>
    </w:pPr>
    <w:rPr>
      <w:lang w:val="en-US" w:eastAsia="en-US"/>
    </w:rPr>
  </w:style>
  <w:style w:type="character" w:customStyle="1" w:styleId="Bulletlevel2Char">
    <w:name w:val="Bullet level 2 Char"/>
    <w:basedOn w:val="ListParagraphChar"/>
    <w:link w:val="Bulletlevel2"/>
    <w:rsid w:val="00335BAE"/>
    <w:rPr>
      <w:rFonts w:ascii="Arial" w:hAnsi="Arial"/>
      <w:lang w:val="en-US" w:eastAsia="en-US"/>
    </w:rPr>
  </w:style>
  <w:style w:type="character" w:customStyle="1" w:styleId="Heading4Char">
    <w:name w:val="Heading 4 Char"/>
    <w:basedOn w:val="DefaultParagraphFont"/>
    <w:link w:val="Heading4"/>
    <w:semiHidden/>
    <w:rsid w:val="00794710"/>
    <w:rPr>
      <w:rFonts w:asciiTheme="majorHAnsi" w:eastAsiaTheme="majorEastAsia" w:hAnsiTheme="majorHAnsi" w:cstheme="majorBidi"/>
      <w:i/>
      <w:iCs/>
      <w:color w:val="3E2D5F" w:themeColor="accent1" w:themeShade="BF"/>
    </w:rPr>
  </w:style>
  <w:style w:type="character" w:customStyle="1" w:styleId="Bulletlevel3Char">
    <w:name w:val="Bullet level 3 Char"/>
    <w:basedOn w:val="ListParagraphChar"/>
    <w:link w:val="Bulletlevel3"/>
    <w:rsid w:val="00794710"/>
    <w:rPr>
      <w:rFonts w:ascii="Arial" w:hAnsi="Arial"/>
      <w:lang w:val="en-US" w:eastAsia="en-US"/>
    </w:rPr>
  </w:style>
  <w:style w:type="paragraph" w:customStyle="1" w:styleId="Numberedlistlevel1">
    <w:name w:val="Numbered list level 1"/>
    <w:basedOn w:val="ListParagraph"/>
    <w:link w:val="Numberedlistlevel1Char"/>
    <w:qFormat/>
    <w:rsid w:val="004A65CE"/>
    <w:pPr>
      <w:numPr>
        <w:numId w:val="7"/>
      </w:numPr>
      <w:spacing w:before="180" w:after="120"/>
      <w:contextualSpacing w:val="0"/>
    </w:pPr>
    <w:rPr>
      <w:rFonts w:cs="Arial"/>
      <w:lang w:val="en-US"/>
    </w:rPr>
  </w:style>
  <w:style w:type="paragraph" w:customStyle="1" w:styleId="Numberedlistlevel2">
    <w:name w:val="Numbered list level 2"/>
    <w:basedOn w:val="Normal"/>
    <w:qFormat/>
    <w:rsid w:val="00A55A2A"/>
    <w:pPr>
      <w:numPr>
        <w:ilvl w:val="1"/>
        <w:numId w:val="7"/>
      </w:numPr>
      <w:spacing w:before="60" w:after="60"/>
      <w:ind w:left="1434" w:hanging="357"/>
    </w:pPr>
    <w:rPr>
      <w:lang w:val="en-US"/>
    </w:rPr>
  </w:style>
  <w:style w:type="character" w:customStyle="1" w:styleId="Numberedlistlevel1Char">
    <w:name w:val="Numbered list level 1 Char"/>
    <w:basedOn w:val="ListParagraphChar"/>
    <w:link w:val="Numberedlistlevel1"/>
    <w:rsid w:val="004A65CE"/>
    <w:rPr>
      <w:rFonts w:ascii="Arial" w:hAnsi="Arial" w:cs="Arial"/>
      <w:lang w:val="en-US"/>
    </w:rPr>
  </w:style>
  <w:style w:type="paragraph" w:customStyle="1" w:styleId="Appendix">
    <w:name w:val="Appendix"/>
    <w:basedOn w:val="ListParagraph"/>
    <w:link w:val="AppendixChar"/>
    <w:qFormat/>
    <w:rsid w:val="00D97D8E"/>
    <w:pPr>
      <w:numPr>
        <w:numId w:val="19"/>
      </w:numPr>
      <w:ind w:left="1843" w:hanging="1843"/>
      <w:outlineLvl w:val="0"/>
    </w:pPr>
    <w:rPr>
      <w:b/>
      <w:sz w:val="28"/>
      <w:szCs w:val="28"/>
      <w:lang w:val="en-US" w:eastAsia="en-US"/>
    </w:rPr>
  </w:style>
  <w:style w:type="paragraph" w:customStyle="1" w:styleId="TOC-Appendix">
    <w:name w:val="TOC-Appendix"/>
    <w:basedOn w:val="TOC1"/>
    <w:link w:val="TOC-AppendixChar"/>
    <w:qFormat/>
    <w:rsid w:val="00D97D8E"/>
    <w:pPr>
      <w:tabs>
        <w:tab w:val="left" w:pos="1701"/>
      </w:tabs>
    </w:pPr>
  </w:style>
  <w:style w:type="character" w:customStyle="1" w:styleId="AppendixChar">
    <w:name w:val="Appendix Char"/>
    <w:basedOn w:val="ListParagraphChar"/>
    <w:link w:val="Appendix"/>
    <w:rsid w:val="00D97D8E"/>
    <w:rPr>
      <w:rFonts w:ascii="Arial" w:hAnsi="Arial"/>
      <w:b/>
      <w:sz w:val="28"/>
      <w:szCs w:val="28"/>
      <w:lang w:val="en-US" w:eastAsia="en-US"/>
    </w:rPr>
  </w:style>
  <w:style w:type="character" w:customStyle="1" w:styleId="TOC1Char">
    <w:name w:val="TOC 1 Char"/>
    <w:basedOn w:val="DefaultParagraphFont"/>
    <w:link w:val="TOC1"/>
    <w:uiPriority w:val="39"/>
    <w:rsid w:val="00D97D8E"/>
    <w:rPr>
      <w:rFonts w:ascii="Arial" w:hAnsi="Arial"/>
      <w:b/>
      <w:noProof/>
      <w:color w:val="000000" w:themeColor="text1"/>
      <w:sz w:val="24"/>
      <w:szCs w:val="24"/>
      <w:lang w:val="en-US"/>
    </w:rPr>
  </w:style>
  <w:style w:type="character" w:customStyle="1" w:styleId="TOC-AppendixChar">
    <w:name w:val="TOC-Appendix Char"/>
    <w:basedOn w:val="TOC1Char"/>
    <w:link w:val="TOC-Appendix"/>
    <w:rsid w:val="00D97D8E"/>
    <w:rPr>
      <w:rFonts w:ascii="Arial" w:hAnsi="Arial"/>
      <w:b/>
      <w:noProof/>
      <w:color w:val="000000" w:themeColor="text1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semiHidden/>
    <w:rsid w:val="00A55A2A"/>
    <w:rPr>
      <w:rFonts w:asciiTheme="majorHAnsi" w:eastAsiaTheme="majorEastAsia" w:hAnsiTheme="majorHAnsi" w:cstheme="majorBidi"/>
      <w:color w:val="3E2D5F" w:themeColor="accent1" w:themeShade="BF"/>
    </w:rPr>
  </w:style>
  <w:style w:type="character" w:customStyle="1" w:styleId="Heading6Char">
    <w:name w:val="Heading 6 Char"/>
    <w:basedOn w:val="DefaultParagraphFont"/>
    <w:link w:val="Heading6"/>
    <w:semiHidden/>
    <w:rsid w:val="00A55A2A"/>
    <w:rPr>
      <w:rFonts w:asciiTheme="majorHAnsi" w:eastAsiaTheme="majorEastAsia" w:hAnsiTheme="majorHAnsi" w:cstheme="majorBidi"/>
      <w:color w:val="291E3F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A55A2A"/>
    <w:rPr>
      <w:rFonts w:asciiTheme="majorHAnsi" w:eastAsiaTheme="majorEastAsia" w:hAnsiTheme="majorHAnsi" w:cstheme="majorBidi"/>
      <w:i/>
      <w:iCs/>
      <w:color w:val="291E3F" w:themeColor="accent1" w:themeShade="7F"/>
    </w:rPr>
  </w:style>
  <w:style w:type="character" w:customStyle="1" w:styleId="Heading8Char">
    <w:name w:val="Heading 8 Char"/>
    <w:basedOn w:val="DefaultParagraphFont"/>
    <w:link w:val="Heading8"/>
    <w:semiHidden/>
    <w:rsid w:val="00A55A2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A55A2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oSpacingChar">
    <w:name w:val="No Spacing Char"/>
    <w:basedOn w:val="DefaultParagraphFont"/>
    <w:link w:val="NoSpacing"/>
    <w:rsid w:val="00911879"/>
    <w:rPr>
      <w:rFonts w:ascii="Arial" w:hAnsi="Arial"/>
    </w:rPr>
  </w:style>
  <w:style w:type="character" w:styleId="CommentReference">
    <w:name w:val="annotation reference"/>
    <w:basedOn w:val="DefaultParagraphFont"/>
    <w:semiHidden/>
    <w:unhideWhenUsed/>
    <w:rsid w:val="0027534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75345"/>
  </w:style>
  <w:style w:type="character" w:customStyle="1" w:styleId="CommentTextChar">
    <w:name w:val="Comment Text Char"/>
    <w:basedOn w:val="DefaultParagraphFont"/>
    <w:link w:val="CommentText"/>
    <w:rsid w:val="00275345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A18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A189A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67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\Documents\Mukautetut%20Office-mallit\esett_wordpohja_09042014.dotx" TargetMode="External"/></Relationships>
</file>

<file path=word/theme/theme1.xml><?xml version="1.0" encoding="utf-8"?>
<a:theme xmlns:a="http://schemas.openxmlformats.org/drawingml/2006/main" name="esett_powerpoint_03042014">
  <a:themeElements>
    <a:clrScheme name="eSett 2">
      <a:dk1>
        <a:srgbClr val="000000"/>
      </a:dk1>
      <a:lt1>
        <a:srgbClr val="FFFFFF"/>
      </a:lt1>
      <a:dk2>
        <a:srgbClr val="3F4D8D"/>
      </a:dk2>
      <a:lt2>
        <a:srgbClr val="FFFFFE"/>
      </a:lt2>
      <a:accent1>
        <a:srgbClr val="543D7F"/>
      </a:accent1>
      <a:accent2>
        <a:srgbClr val="5394BE"/>
      </a:accent2>
      <a:accent3>
        <a:srgbClr val="003971"/>
      </a:accent3>
      <a:accent4>
        <a:srgbClr val="000000"/>
      </a:accent4>
      <a:accent5>
        <a:srgbClr val="CE188A"/>
      </a:accent5>
      <a:accent6>
        <a:srgbClr val="88AFD0"/>
      </a:accent6>
      <a:hlink>
        <a:srgbClr val="777877"/>
      </a:hlink>
      <a:folHlink>
        <a:srgbClr val="5394BE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rtlCol="0">
        <a:spAutoFit/>
      </a:bodyPr>
      <a:lstStyle>
        <a:defPPr algn="r">
          <a:defRPr sz="1600" dirty="0" smtClean="0">
            <a:solidFill>
              <a:schemeClr val="tx1">
                <a:lumMod val="50000"/>
                <a:lumOff val="50000"/>
              </a:schemeClr>
            </a:solidFill>
            <a:latin typeface="Arial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CF1E11C66C4B4FAD8AD217C67A3243" ma:contentTypeVersion="4" ma:contentTypeDescription="Create a new document." ma:contentTypeScope="" ma:versionID="bde2ad5a8d0b4e772b5680bc202bff2e">
  <xsd:schema xmlns:xsd="http://www.w3.org/2001/XMLSchema" xmlns:xs="http://www.w3.org/2001/XMLSchema" xmlns:p="http://schemas.microsoft.com/office/2006/metadata/properties" xmlns:ns2="fd7d6a48-8c59-4781-8f00-a0ab2f10f8e8" xmlns:ns3="781d021f-0ed9-4124-8cae-01cc90a1e492" targetNamespace="http://schemas.microsoft.com/office/2006/metadata/properties" ma:root="true" ma:fieldsID="cc7bd5584eef6dbd2ae47897c6f2dee6" ns2:_="" ns3:_="">
    <xsd:import namespace="fd7d6a48-8c59-4781-8f00-a0ab2f10f8e8"/>
    <xsd:import namespace="781d021f-0ed9-4124-8cae-01cc90a1e4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d6a48-8c59-4781-8f00-a0ab2f10f8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1d021f-0ed9-4124-8cae-01cc90a1e4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7940CA-1DC6-470B-9905-4F9E48C6611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fd7d6a48-8c59-4781-8f00-a0ab2f10f8e8"/>
    <ds:schemaRef ds:uri="http://purl.org/dc/elements/1.1/"/>
    <ds:schemaRef ds:uri="http://schemas.microsoft.com/office/2006/metadata/properties"/>
    <ds:schemaRef ds:uri="781d021f-0ed9-4124-8cae-01cc90a1e49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FB2C2A3-9D82-4D22-954C-736DD4C36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7d6a48-8c59-4781-8f00-a0ab2f10f8e8"/>
    <ds:schemaRef ds:uri="781d021f-0ed9-4124-8cae-01cc90a1e4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7D80FD-043B-4EA8-A037-82632D1579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81BFB3-9919-41BB-95AA-8EF99F5B2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esett_wordpohja_09042014</Template>
  <TotalTime>0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>eSett Oy</vt:lpstr>
      <vt:lpstr>eSett Oy</vt:lpstr>
    </vt:vector>
  </TitlesOfParts>
  <Manager>eSett Oy</Manager>
  <Company>eSett Oy</Company>
  <LinksUpToDate>false</LinksUpToDate>
  <CharactersWithSpaces>4042</CharactersWithSpaces>
  <SharedDoc>false</SharedDoc>
  <HyperlinkBase/>
  <HLinks>
    <vt:vector size="12" baseType="variant">
      <vt:variant>
        <vt:i4>6422545</vt:i4>
      </vt:variant>
      <vt:variant>
        <vt:i4>6</vt:i4>
      </vt:variant>
      <vt:variant>
        <vt:i4>0</vt:i4>
      </vt:variant>
      <vt:variant>
        <vt:i4>5</vt:i4>
      </vt:variant>
      <vt:variant>
        <vt:lpwstr>mailto:etunimi.sukunimi@secit.fi</vt:lpwstr>
      </vt:variant>
      <vt:variant>
        <vt:lpwstr/>
      </vt:variant>
      <vt:variant>
        <vt:i4>393243</vt:i4>
      </vt:variant>
      <vt:variant>
        <vt:i4>3</vt:i4>
      </vt:variant>
      <vt:variant>
        <vt:i4>0</vt:i4>
      </vt:variant>
      <vt:variant>
        <vt:i4>5</vt:i4>
      </vt:variant>
      <vt:variant>
        <vt:lpwstr>http://www.secit.fi/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eSett Oy</dc:title>
  <dc:subject>eSett Oy</dc:subject>
  <dc:creator>eSett Oy</dc:creator>
  <cp:keywords/>
  <dc:description/>
  <cp:lastModifiedBy>Minnakaisa Ahonen</cp:lastModifiedBy>
  <cp:revision>2</cp:revision>
  <cp:lastPrinted>2016-06-20T11:08:00Z</cp:lastPrinted>
  <dcterms:created xsi:type="dcterms:W3CDTF">2019-04-10T09:26:00Z</dcterms:created>
  <dcterms:modified xsi:type="dcterms:W3CDTF">2019-04-10T09:26:00Z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8" name="ContentTypeId">
    <vt:lpwstr>0x01010085CF1E11C66C4B4FAD8AD217C67A3243</vt:lpwstr>
  </property>
</Properties>
</file>